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E49D4" w14:textId="5DABAA97" w:rsidR="006A5B5D" w:rsidRPr="006A5B5D" w:rsidRDefault="00A86455" w:rsidP="005B4729">
      <w:pPr>
        <w:pStyle w:val="Headline"/>
      </w:pPr>
      <w:r>
        <w:t xml:space="preserve">La serie </w:t>
      </w:r>
      <w:proofErr w:type="spellStart"/>
      <w:r>
        <w:t>Rooftop</w:t>
      </w:r>
      <w:proofErr w:type="spellEnd"/>
      <w:r>
        <w:t xml:space="preserve"> de Daikin se ha rediseñado por completo con nuevos modelos para el R-32</w:t>
      </w:r>
    </w:p>
    <w:p w14:paraId="0FE30849" w14:textId="30C08A3D" w:rsidR="005250A2" w:rsidRDefault="0051214F" w:rsidP="009B6529">
      <w:pPr>
        <w:pStyle w:val="BodyCopy"/>
      </w:pPr>
      <w:r>
        <w:t>30 de octubre de 2020</w:t>
      </w:r>
    </w:p>
    <w:p w14:paraId="13C189D3" w14:textId="77777777" w:rsidR="006A5B5D" w:rsidRDefault="006A5B5D" w:rsidP="006A5B5D"/>
    <w:p w14:paraId="02D12B10" w14:textId="690CCE03" w:rsidR="00137D26" w:rsidRPr="00391849" w:rsidRDefault="00D805D9" w:rsidP="00391849">
      <w:pPr>
        <w:pStyle w:val="Introduction"/>
      </w:pPr>
      <w:r>
        <w:t xml:space="preserve">Daikin ha anunciado el lanzamiento de su serie </w:t>
      </w:r>
      <w:proofErr w:type="spellStart"/>
      <w:r>
        <w:t>Rooftop</w:t>
      </w:r>
      <w:proofErr w:type="spellEnd"/>
      <w:r>
        <w:t xml:space="preserve"> completamente rediseñada para funcionar con el refrigerante R-32. La nueva gama, cuyo lanzamiento está previsto para enero, se ha rediseñado como parte del objetivo de Daikin de conseguir la neutralidad en carbono de aquí a 2050, y coincidiendo con la entrada en vigor de la nueva legislación (Lot 21 </w:t>
      </w:r>
      <w:proofErr w:type="spellStart"/>
      <w:r>
        <w:t>Tier</w:t>
      </w:r>
      <w:proofErr w:type="spellEnd"/>
      <w:r>
        <w:t xml:space="preserve"> 2) el año próximo.</w:t>
      </w:r>
    </w:p>
    <w:p w14:paraId="2D6DBC43" w14:textId="6E4A16C7" w:rsidR="00391849" w:rsidRDefault="009B71B5" w:rsidP="006A5B5D">
      <w:pPr>
        <w:pStyle w:val="BodyCopy"/>
      </w:pPr>
      <w:r>
        <w:t xml:space="preserve">La expansión de la gama comercial de Daikin para usar el R-32 forma parte integral de la estrategia de la empresa de reducir su huella ambiental al mínimo. La nueva serie </w:t>
      </w:r>
      <w:proofErr w:type="spellStart"/>
      <w:r>
        <w:t>Rooftop</w:t>
      </w:r>
      <w:proofErr w:type="spellEnd"/>
      <w:r>
        <w:t xml:space="preserve"> para el R-32 se ajusta a los reglamentos existentes y futuros como solución con un GWP más bajo, y ofrece una eficiencia muy superior al tiempo que reduce el impacto potencial de calentamiento global hasta en dos tercios, en comparación con el actual refrigerante estándar del mercado, el R410A. La serie </w:t>
      </w:r>
      <w:proofErr w:type="spellStart"/>
      <w:r>
        <w:t>Rooftop</w:t>
      </w:r>
      <w:proofErr w:type="spellEnd"/>
      <w:r>
        <w:t xml:space="preserve"> de Daikin, que se ha concebido como una solución de tipo “</w:t>
      </w:r>
      <w:proofErr w:type="spellStart"/>
      <w:r>
        <w:t>plug</w:t>
      </w:r>
      <w:proofErr w:type="spellEnd"/>
      <w:r>
        <w:t xml:space="preserve"> and </w:t>
      </w:r>
      <w:proofErr w:type="spellStart"/>
      <w:r>
        <w:t>play</w:t>
      </w:r>
      <w:proofErr w:type="spellEnd"/>
      <w:r>
        <w:t>”, viene como un solo paquete que integra las unidades interior y exterior y con el refrigerante cargado de fábrica para que la instalación sea rápida y rentable. A su vez, ofrece flexibilidad para satisfacer necesidades complejas en diversos tipos de edificio, que abarcan desde tiendas minoristas y grandes almacenes hasta almacenes y aplicaciones industriales.</w:t>
      </w:r>
    </w:p>
    <w:p w14:paraId="65DC19B3" w14:textId="63DAC558" w:rsidR="00391849" w:rsidRDefault="009B71B5" w:rsidP="006A5B5D">
      <w:pPr>
        <w:pStyle w:val="Subheading"/>
      </w:pPr>
      <w:r>
        <w:t>Gran variedad de características</w:t>
      </w:r>
    </w:p>
    <w:p w14:paraId="542F961F" w14:textId="34AEE2FA" w:rsidR="009B71B5" w:rsidRDefault="009B71B5" w:rsidP="006A5B5D">
      <w:pPr>
        <w:pStyle w:val="BodyCopy"/>
      </w:pPr>
      <w:r>
        <w:t xml:space="preserve">La nueva serie </w:t>
      </w:r>
      <w:proofErr w:type="spellStart"/>
      <w:r>
        <w:t>Rooftop</w:t>
      </w:r>
      <w:proofErr w:type="spellEnd"/>
      <w:r>
        <w:t xml:space="preserve"> de Daikin para el R-32 se ha diseñado para ofrecer rendimiento y durabilidad, y cuenta con una gran variedad de características integradas de serie en toda la gama. Al usar el refrigerante R-32, y gracias a los compresores </w:t>
      </w:r>
      <w:proofErr w:type="spellStart"/>
      <w:r>
        <w:t>scroll</w:t>
      </w:r>
      <w:proofErr w:type="spellEnd"/>
      <w:r>
        <w:t xml:space="preserve"> con control </w:t>
      </w:r>
      <w:proofErr w:type="spellStart"/>
      <w:r>
        <w:t>inverter</w:t>
      </w:r>
      <w:proofErr w:type="spellEnd"/>
      <w:r>
        <w:t xml:space="preserve"> montados en la mayor parte de la gama, la serie </w:t>
      </w:r>
      <w:proofErr w:type="spellStart"/>
      <w:r>
        <w:t>Rooftop</w:t>
      </w:r>
      <w:proofErr w:type="spellEnd"/>
      <w:r>
        <w:t xml:space="preserve"> ofrece la máxima eficiencia. El diseño del sistema incorpora un ventilador de tipo PLUG FAN EC de alta eficiencia con una presión estática de entre 350 y 850 </w:t>
      </w:r>
      <w:proofErr w:type="spellStart"/>
      <w:r>
        <w:t>Pa</w:t>
      </w:r>
      <w:proofErr w:type="spellEnd"/>
      <w:r>
        <w:t>, que prácticamente no necesita mantenimiento. El diseño resistente de la unidad, con sus paneles de doble revestimiento de 25 mm, también reduce el ruido al mínimo.</w:t>
      </w:r>
    </w:p>
    <w:p w14:paraId="1480C1B1" w14:textId="0DF77030" w:rsidR="00286DCA" w:rsidRDefault="00020DB2" w:rsidP="00ED08CB">
      <w:pPr>
        <w:pStyle w:val="BodyCopy"/>
        <w:ind w:right="-45"/>
      </w:pPr>
      <w:r>
        <w:lastRenderedPageBreak/>
        <w:t>La gama de capacidades aumentada hasta 190 kW, con cuatro versiones que incluyen opciones de aire nuevo, extracción y recuperación de calor, ofrece la máxima flexibilidad en la configuración, lo que optimiza el espacio de instalación y proporciona una circulación y una calidad del aire mejoradas.</w:t>
      </w:r>
    </w:p>
    <w:p w14:paraId="618C70F9" w14:textId="38BD485E" w:rsidR="00B04F8F" w:rsidRDefault="00B04F8F" w:rsidP="006A5B5D">
      <w:pPr>
        <w:pStyle w:val="BodyCopy"/>
      </w:pPr>
      <w:r>
        <w:t xml:space="preserve">La nueva serie </w:t>
      </w:r>
      <w:proofErr w:type="spellStart"/>
      <w:r>
        <w:t>Rooftop</w:t>
      </w:r>
      <w:proofErr w:type="spellEnd"/>
      <w:r>
        <w:t xml:space="preserve"> para el R-32 se integra fácilmente en los sistemas existentes de gestión de edificios de terceros, a través del protocolo </w:t>
      </w:r>
      <w:proofErr w:type="spellStart"/>
      <w:r>
        <w:t>BACnet</w:t>
      </w:r>
      <w:proofErr w:type="spellEnd"/>
      <w:r>
        <w:t xml:space="preserve"> o Modbus, o en el propio sistema BMS de Daikin, </w:t>
      </w:r>
      <w:proofErr w:type="spellStart"/>
      <w:r>
        <w:t>intelligent</w:t>
      </w:r>
      <w:proofErr w:type="spellEnd"/>
      <w:r>
        <w:t xml:space="preserve"> </w:t>
      </w:r>
      <w:proofErr w:type="spellStart"/>
      <w:r>
        <w:t>Touch</w:t>
      </w:r>
      <w:proofErr w:type="spellEnd"/>
      <w:r>
        <w:t xml:space="preserve"> Manager.</w:t>
      </w:r>
    </w:p>
    <w:p w14:paraId="0088B818" w14:textId="1EA85768" w:rsidR="00D55C54" w:rsidRDefault="009135F1" w:rsidP="00D55C54">
      <w:pPr>
        <w:pStyle w:val="Subheading"/>
      </w:pPr>
      <w:r>
        <w:t>Más opciones</w:t>
      </w:r>
    </w:p>
    <w:p w14:paraId="7856B18B" w14:textId="34D33E0D" w:rsidR="00613D5C" w:rsidRDefault="00613D5C" w:rsidP="00D55C54">
      <w:pPr>
        <w:pStyle w:val="BodyCopy"/>
      </w:pPr>
      <w:r>
        <w:t xml:space="preserve">La nueva serie </w:t>
      </w:r>
      <w:proofErr w:type="spellStart"/>
      <w:r>
        <w:t>Rooftop</w:t>
      </w:r>
      <w:proofErr w:type="spellEnd"/>
      <w:r>
        <w:t xml:space="preserve"> está disponible en cuatro versiones. La opción de instalación básica no necesita tuberías adicionales, ofrece una conectividad tipo “</w:t>
      </w:r>
      <w:proofErr w:type="spellStart"/>
      <w:r>
        <w:t>plug</w:t>
      </w:r>
      <w:proofErr w:type="spellEnd"/>
      <w:r>
        <w:t xml:space="preserve"> and </w:t>
      </w:r>
      <w:proofErr w:type="spellStart"/>
      <w:r>
        <w:t>play</w:t>
      </w:r>
      <w:proofErr w:type="spellEnd"/>
      <w:r>
        <w:t xml:space="preserve">” inmediata y proporciona una recirculación eficiente del aire. La versión de 2 compuertas incluye además aire nuevo integrado, mientras que el modelo de 3 compuertas también ofrece extracción del aire, junto con recuperación de calor termodinámica. La versión superior de 4 compuertas es la mejor de la gama, y cuenta además con un intercambiador de calor de placas que recupera el calor residual de la manera más eficiente. El modo “free </w:t>
      </w:r>
      <w:proofErr w:type="spellStart"/>
      <w:r>
        <w:t>cooling</w:t>
      </w:r>
      <w:proofErr w:type="spellEnd"/>
      <w:r>
        <w:t>”, con hasta un 100 % de posibilidad de aire nuevo, proporciona una calidad del aire mejorada con ahorro de energía.</w:t>
      </w:r>
    </w:p>
    <w:p w14:paraId="0B1C9FDE" w14:textId="7E0763C7" w:rsidR="00B04F8F" w:rsidRDefault="009135F1" w:rsidP="00B04F8F">
      <w:pPr>
        <w:pStyle w:val="Subheading"/>
      </w:pPr>
      <w:r>
        <w:t xml:space="preserve">¿Entrega rápida o mayor flexibilidad? </w:t>
      </w:r>
    </w:p>
    <w:p w14:paraId="7ABABA23" w14:textId="2ED72863" w:rsidR="005873F2" w:rsidRDefault="009135F1" w:rsidP="00ED08CB">
      <w:pPr>
        <w:pStyle w:val="BodyCopy"/>
        <w:ind w:right="-187"/>
      </w:pPr>
      <w:r>
        <w:t xml:space="preserve">Una característica exclusiva de la nueva serie </w:t>
      </w:r>
      <w:proofErr w:type="spellStart"/>
      <w:r>
        <w:t>Rooftop</w:t>
      </w:r>
      <w:proofErr w:type="spellEnd"/>
      <w:r>
        <w:t xml:space="preserve"> es la libertad de elegir entre sistemas estándar o personalizables. Las unidades en stock, que destacan por su entrega rápida, tienen una disponibilidad inmediata. Por otro lado, las unidades bajo pedido de Daikin permiten a los especificadores personalizar las unidades en función de los requisitos exactos del edificio. También tenemos una amplia gama de elementos adicionales montados en fábrica para incorporar fuentes de calor auxiliares, como </w:t>
      </w:r>
      <w:r w:rsidR="00ED08CB">
        <w:t>quemadores</w:t>
      </w:r>
      <w:r>
        <w:t xml:space="preserve"> de gas, una gran variedad de filtros de hasta ISO ePM1 del 85 %</w:t>
      </w:r>
      <w:r w:rsidR="00ED08CB">
        <w:t> </w:t>
      </w:r>
      <w:r>
        <w:t>(F9), humidificadores de vapor, ventiladores sobredimensionados para una ESP superior y mucho más.</w:t>
      </w:r>
    </w:p>
    <w:p w14:paraId="4B5096B3" w14:textId="7859FC00" w:rsidR="00B04F8F" w:rsidRDefault="005873F2" w:rsidP="005873F2">
      <w:pPr>
        <w:pStyle w:val="BodyCopy"/>
      </w:pPr>
      <w:r>
        <w:t>Con el fin de facilitarle la vida al personal instalador, el nuevo software de selección proporciona orientación para elegir la combinación adecuada y ajustar con precisión los sistemas en función de las necesidades de los usuarios.</w:t>
      </w:r>
    </w:p>
    <w:p w14:paraId="1612AC7F" w14:textId="77777777" w:rsidR="00276214" w:rsidRDefault="00276214" w:rsidP="00B04F8F">
      <w:pPr>
        <w:pStyle w:val="BodyCopy"/>
        <w:rPr>
          <w:b/>
          <w:bCs/>
        </w:rPr>
      </w:pPr>
    </w:p>
    <w:p w14:paraId="6DB22CBD" w14:textId="5082EABC" w:rsidR="00B04F8F" w:rsidRPr="00276214" w:rsidRDefault="005873F2" w:rsidP="00B04F8F">
      <w:pPr>
        <w:pStyle w:val="BodyCopy"/>
        <w:rPr>
          <w:b/>
          <w:bCs/>
        </w:rPr>
      </w:pPr>
      <w:r>
        <w:rPr>
          <w:b/>
          <w:bCs/>
        </w:rPr>
        <w:t xml:space="preserve">Si desea más información, visite </w:t>
      </w:r>
      <w:bookmarkStart w:id="0" w:name="_Hlk74830060"/>
      <w:ins w:id="1" w:author="Jesús Morales" w:date="2021-06-17T13:40:00Z">
        <w:r w:rsidR="000A5E5C">
          <w:rPr>
            <w:b/>
            <w:bCs/>
          </w:rPr>
          <w:fldChar w:fldCharType="begin"/>
        </w:r>
        <w:r w:rsidR="000A5E5C">
          <w:rPr>
            <w:b/>
            <w:bCs/>
          </w:rPr>
          <w:instrText xml:space="preserve"> HYPERLINK "</w:instrText>
        </w:r>
      </w:ins>
      <w:r w:rsidR="000A5E5C">
        <w:rPr>
          <w:b/>
          <w:bCs/>
        </w:rPr>
        <w:instrText>https://www.daikin.es/es_es/area-de-profesionales/climatizacion-industrial/unidades-rooftop.html</w:instrText>
      </w:r>
      <w:ins w:id="2" w:author="Jesús Morales" w:date="2021-06-17T13:40:00Z">
        <w:r w:rsidR="000A5E5C">
          <w:rPr>
            <w:b/>
            <w:bCs/>
          </w:rPr>
          <w:instrText xml:space="preserve">" </w:instrText>
        </w:r>
        <w:r w:rsidR="000A5E5C">
          <w:rPr>
            <w:b/>
            <w:bCs/>
          </w:rPr>
          <w:fldChar w:fldCharType="separate"/>
        </w:r>
      </w:ins>
      <w:r w:rsidR="000A5E5C" w:rsidRPr="00EB6A4C">
        <w:rPr>
          <w:rStyle w:val="Hyperlink"/>
          <w:b/>
          <w:bCs/>
        </w:rPr>
        <w:t>https://www.daikin.es/es_es/area-de-profesionales/climatizacion-industrial/unidades-rooftop.html</w:t>
      </w:r>
      <w:ins w:id="3" w:author="Jesús Morales" w:date="2021-06-17T13:40:00Z">
        <w:r w:rsidR="000A5E5C">
          <w:rPr>
            <w:b/>
            <w:bCs/>
          </w:rPr>
          <w:fldChar w:fldCharType="end"/>
        </w:r>
      </w:ins>
      <w:bookmarkEnd w:id="0"/>
      <w:r>
        <w:rPr>
          <w:b/>
          <w:bCs/>
        </w:rPr>
        <w:t xml:space="preserve">. </w:t>
      </w:r>
    </w:p>
    <w:p w14:paraId="65E64171" w14:textId="77777777" w:rsidR="00D55C54" w:rsidRDefault="00D55C54" w:rsidP="00D55C54">
      <w:pPr>
        <w:pStyle w:val="Subheading"/>
      </w:pPr>
      <w:r>
        <w:t>Fin</w:t>
      </w:r>
    </w:p>
    <w:p w14:paraId="4D6966F0" w14:textId="77777777" w:rsidR="008A772E" w:rsidRDefault="008A772E">
      <w:r>
        <w:br w:type="page"/>
      </w:r>
    </w:p>
    <w:p w14:paraId="5F9EEBB0" w14:textId="77777777" w:rsidR="00914B28" w:rsidRPr="008A772E" w:rsidRDefault="00D55C54" w:rsidP="008A772E">
      <w:pPr>
        <w:pStyle w:val="Introduction"/>
        <w:rPr>
          <w:bCs w:val="0"/>
        </w:rPr>
      </w:pPr>
      <w:r>
        <w:lastRenderedPageBreak/>
        <w:t>NOTAS DEL EDITOR</w:t>
      </w:r>
    </w:p>
    <w:p w14:paraId="6EC4AB5B" w14:textId="77777777" w:rsidR="00914B28" w:rsidRPr="006A5B5D" w:rsidRDefault="00914B28" w:rsidP="006A5B5D">
      <w:pPr>
        <w:pStyle w:val="Subheading"/>
      </w:pPr>
      <w:r>
        <w:t xml:space="preserve">Acerca de Daikin </w:t>
      </w:r>
      <w:proofErr w:type="spellStart"/>
      <w:r>
        <w:t>Europe</w:t>
      </w:r>
      <w:proofErr w:type="spellEnd"/>
      <w:r>
        <w:t xml:space="preserve"> N.V.</w:t>
      </w:r>
    </w:p>
    <w:p w14:paraId="09EEBBE5" w14:textId="77777777" w:rsidR="00914B28" w:rsidRDefault="00914B28" w:rsidP="006A5B5D">
      <w:pPr>
        <w:pStyle w:val="BodyCopy"/>
      </w:pPr>
      <w:r>
        <w:t xml:space="preserve">Daikin </w:t>
      </w:r>
      <w:proofErr w:type="spellStart"/>
      <w:r>
        <w:t>Europe</w:t>
      </w:r>
      <w:proofErr w:type="spellEnd"/>
      <w:r>
        <w:t xml:space="preserve"> N.V. es uno de los principales productores europeos de sistemas de climatización, bombas de calor y equipos de refrigeración, cuenta con aproximadamente 5500 empleados por toda Europa y dispone de 10 plantas de fabricación importantes en Alemania, Bélgica, el Reino Unido, Italia, la República Checa y Turquía.</w:t>
      </w:r>
    </w:p>
    <w:p w14:paraId="26AB0128" w14:textId="77777777" w:rsidR="00914B28" w:rsidRDefault="00914B28" w:rsidP="006A5B5D">
      <w:pPr>
        <w:pStyle w:val="BodyCopy"/>
      </w:pPr>
      <w:r>
        <w:t xml:space="preserve">Daikin tiene fama mundial por su enfoque pionero en el desarrollo de productos, y por la calidad y versatilidad inigualables de sus soluciones integradas. Con más de 90 años de experiencia en el diseño y la fabricación de tecnologías de calefacción y refrigeración, Daikin es líder del mercado en la tecnología de bomba de calor. Daikin VRV y Daikin </w:t>
      </w:r>
      <w:proofErr w:type="spellStart"/>
      <w:r>
        <w:t>Altherma</w:t>
      </w:r>
      <w:proofErr w:type="spellEnd"/>
      <w:r>
        <w:t xml:space="preserve"> son los sistemas de bomba de calor más vendidos en Europa, con más de 500 000 unidades entregadas hasta la fecha.</w:t>
      </w:r>
    </w:p>
    <w:p w14:paraId="09582185" w14:textId="77777777" w:rsidR="006A5B5D" w:rsidRDefault="006A5B5D" w:rsidP="00137D26"/>
    <w:p w14:paraId="150A9175" w14:textId="77777777" w:rsidR="006A5B5D" w:rsidRDefault="00D55C54" w:rsidP="00137D26">
      <w:r>
        <w:t>……………………………………………………………………………………………………………………………………………………….</w:t>
      </w:r>
    </w:p>
    <w:p w14:paraId="517AFA70" w14:textId="77777777" w:rsidR="00D55C54" w:rsidRPr="008A772E" w:rsidRDefault="00D55C54" w:rsidP="00D55C54">
      <w:pPr>
        <w:pStyle w:val="Introduction"/>
        <w:rPr>
          <w:bCs w:val="0"/>
        </w:rPr>
      </w:pPr>
      <w:r>
        <w:t>MÁS INFORMACIÓN</w:t>
      </w:r>
    </w:p>
    <w:p w14:paraId="75E678B8" w14:textId="77777777" w:rsidR="00D55C54" w:rsidRPr="006A5B5D" w:rsidRDefault="00D55C54" w:rsidP="00D55C54">
      <w:pPr>
        <w:pStyle w:val="Subheading"/>
      </w:pPr>
      <w:r>
        <w:t>Contacto</w:t>
      </w:r>
    </w:p>
    <w:p w14:paraId="7C200A51" w14:textId="77777777" w:rsidR="001B0667" w:rsidRDefault="001B0667" w:rsidP="001B0667">
      <w:pPr>
        <w:pStyle w:val="BodyCopy"/>
      </w:pPr>
      <w:r>
        <w:t xml:space="preserve">Contacto para medios de comunicación: </w:t>
      </w:r>
    </w:p>
    <w:p w14:paraId="6D0C39DE" w14:textId="77777777" w:rsidR="000A5E5C" w:rsidRDefault="001B0667" w:rsidP="001B0667">
      <w:pPr>
        <w:pStyle w:val="BodyCopy"/>
      </w:pPr>
      <w:proofErr w:type="spellStart"/>
      <w:r>
        <w:t>Charmaine</w:t>
      </w:r>
      <w:proofErr w:type="spellEnd"/>
      <w:r>
        <w:t xml:space="preserve"> </w:t>
      </w:r>
      <w:proofErr w:type="spellStart"/>
      <w:r>
        <w:t>Kimpton</w:t>
      </w:r>
      <w:proofErr w:type="spellEnd"/>
    </w:p>
    <w:p w14:paraId="079301B8" w14:textId="77777777" w:rsidR="000A5E5C" w:rsidRDefault="000A5E5C" w:rsidP="001B0667">
      <w:pPr>
        <w:pStyle w:val="BodyCopy"/>
      </w:pPr>
      <w:r>
        <w:t xml:space="preserve">Tel.: </w:t>
      </w:r>
      <w:r w:rsidR="001B0667">
        <w:t>+44 7414 749973</w:t>
      </w:r>
    </w:p>
    <w:p w14:paraId="05F0D0D2" w14:textId="2AEA122D" w:rsidR="00914B28" w:rsidRPr="00914B28" w:rsidRDefault="000A5E5C" w:rsidP="00276214">
      <w:pPr>
        <w:pStyle w:val="BodyCopy"/>
      </w:pPr>
      <w:r>
        <w:t>C</w:t>
      </w:r>
      <w:r w:rsidR="001B0667">
        <w:t>orreo electrónico:</w:t>
      </w:r>
      <w:r>
        <w:t xml:space="preserve"> </w:t>
      </w:r>
      <w:hyperlink r:id="rId11" w:history="1">
        <w:r w:rsidR="00052473">
          <w:rPr>
            <w:rStyle w:val="Hyperlink"/>
            <w:color w:val="0083C1" w:themeColor="background1"/>
          </w:rPr>
          <w:t>Daikin-News@sheremarketing.co.uk</w:t>
        </w:r>
      </w:hyperlink>
    </w:p>
    <w:sectPr w:rsidR="00914B28" w:rsidRPr="00914B28" w:rsidSect="00391849">
      <w:headerReference w:type="default" r:id="rId12"/>
      <w:footerReference w:type="default" r:id="rId13"/>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B88BE" w14:textId="77777777" w:rsidR="00726D7F" w:rsidRDefault="00726D7F" w:rsidP="00137D26">
      <w:r>
        <w:separator/>
      </w:r>
    </w:p>
  </w:endnote>
  <w:endnote w:type="continuationSeparator" w:id="0">
    <w:p w14:paraId="7AFD1F62" w14:textId="77777777" w:rsidR="00726D7F" w:rsidRDefault="00726D7F"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37950" w14:textId="77777777" w:rsidR="00137D26" w:rsidRDefault="00137D26" w:rsidP="00137D26">
    <w:pPr>
      <w:pStyle w:val="Footer"/>
    </w:pPr>
  </w:p>
  <w:p w14:paraId="69C1F46F" w14:textId="77777777" w:rsidR="00137D26" w:rsidRDefault="00137D26" w:rsidP="00137D26">
    <w:pPr>
      <w:pStyle w:val="Footer"/>
    </w:pPr>
    <w:r>
      <w:rPr>
        <w:noProof/>
      </w:rPr>
      <w:drawing>
        <wp:anchor distT="0" distB="0" distL="114300" distR="114300" simplePos="0" relativeHeight="251658240"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Footer"/>
    </w:pPr>
  </w:p>
  <w:p w14:paraId="21ADF719" w14:textId="77777777" w:rsidR="00137D26" w:rsidRDefault="00137D26" w:rsidP="00137D26">
    <w:pPr>
      <w:pStyle w:val="Footer"/>
    </w:pPr>
  </w:p>
  <w:p w14:paraId="29ED2CCF" w14:textId="77777777" w:rsidR="005250A2" w:rsidRDefault="005250A2" w:rsidP="00137D26">
    <w:pPr>
      <w:pStyle w:val="Footer"/>
    </w:pPr>
  </w:p>
  <w:sdt>
    <w:sdtPr>
      <w:id w:val="-1705238520"/>
      <w:docPartObj>
        <w:docPartGallery w:val="Page Numbers (Top of Page)"/>
        <w:docPartUnique/>
      </w:docPartObj>
    </w:sdtPr>
    <w:sdtEndPr/>
    <w:sdtContent>
      <w:p w14:paraId="0ADCD9EB" w14:textId="77777777" w:rsidR="00137D26" w:rsidRDefault="00137D26" w:rsidP="00137D26">
        <w:pPr>
          <w:pStyle w:val="Footer"/>
          <w:jc w:val="right"/>
          <w:rPr>
            <w:b/>
            <w:bCs/>
            <w:sz w:val="24"/>
            <w:szCs w:val="24"/>
          </w:rPr>
        </w:pPr>
        <w:r>
          <w:t xml:space="preserve">Página </w:t>
        </w:r>
        <w:r>
          <w:rPr>
            <w:b/>
            <w:bCs/>
            <w:sz w:val="24"/>
            <w:szCs w:val="24"/>
          </w:rPr>
          <w:fldChar w:fldCharType="begin"/>
        </w:r>
        <w:r>
          <w:rPr>
            <w:b/>
            <w:bCs/>
          </w:rPr>
          <w:instrText xml:space="preserve"> PAGE </w:instrText>
        </w:r>
        <w:r>
          <w:rPr>
            <w:b/>
            <w:bCs/>
            <w:sz w:val="24"/>
            <w:szCs w:val="24"/>
          </w:rPr>
          <w:fldChar w:fldCharType="separate"/>
        </w:r>
        <w:r w:rsidR="00692B98">
          <w:rPr>
            <w:b/>
            <w:bCs/>
          </w:rPr>
          <w:t>2</w:t>
        </w:r>
        <w:r>
          <w:rPr>
            <w:b/>
            <w:bCs/>
            <w:sz w:val="24"/>
            <w:szCs w:val="24"/>
          </w:rPr>
          <w:fldChar w:fldCharType="end"/>
        </w:r>
        <w:r>
          <w:t xml:space="preserve"> de </w:t>
        </w:r>
        <w:r>
          <w:rPr>
            <w:b/>
            <w:bCs/>
            <w:sz w:val="24"/>
            <w:szCs w:val="24"/>
          </w:rPr>
          <w:fldChar w:fldCharType="begin"/>
        </w:r>
        <w:r>
          <w:rPr>
            <w:b/>
            <w:bCs/>
          </w:rPr>
          <w:instrText xml:space="preserve"> NUMPAGES  </w:instrText>
        </w:r>
        <w:r>
          <w:rPr>
            <w:b/>
            <w:bCs/>
            <w:sz w:val="24"/>
            <w:szCs w:val="24"/>
          </w:rPr>
          <w:fldChar w:fldCharType="separate"/>
        </w:r>
        <w:r w:rsidR="00692B98">
          <w:rPr>
            <w:b/>
            <w:bCs/>
          </w:rPr>
          <w:t>2</w:t>
        </w:r>
        <w:r>
          <w:rPr>
            <w:b/>
            <w:bCs/>
            <w:sz w:val="24"/>
            <w:szCs w:val="24"/>
          </w:rPr>
          <w:fldChar w:fldCharType="end"/>
        </w:r>
      </w:p>
      <w:p w14:paraId="55A0C23E" w14:textId="77777777" w:rsidR="00137D26" w:rsidRDefault="00137D26" w:rsidP="00137D26">
        <w:pPr>
          <w:pStyle w:val="Footer"/>
          <w:jc w:val="right"/>
          <w:rPr>
            <w:b/>
            <w:bCs/>
            <w:sz w:val="24"/>
            <w:szCs w:val="24"/>
          </w:rPr>
        </w:pPr>
      </w:p>
      <w:p w14:paraId="1348B55E" w14:textId="77777777" w:rsidR="00137D26" w:rsidRDefault="00F723BE" w:rsidP="00137D26">
        <w:pPr>
          <w:pStyle w:val="Footer"/>
          <w:jc w:val="right"/>
        </w:pPr>
      </w:p>
    </w:sdtContent>
  </w:sdt>
  <w:p w14:paraId="67629FC0"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3C52E" w14:textId="77777777" w:rsidR="00726D7F" w:rsidRDefault="00726D7F" w:rsidP="00137D26">
      <w:r>
        <w:separator/>
      </w:r>
    </w:p>
  </w:footnote>
  <w:footnote w:type="continuationSeparator" w:id="0">
    <w:p w14:paraId="46C8E022" w14:textId="77777777" w:rsidR="00726D7F" w:rsidRDefault="00726D7F"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B684B" w14:textId="437C2F76" w:rsidR="00391849" w:rsidRDefault="00391849" w:rsidP="00391849">
    <w:pPr>
      <w:jc w:val="right"/>
      <w:rPr>
        <w:rStyle w:val="Hyperlink"/>
        <w:rFonts w:ascii="Arial" w:hAnsi="Arial" w:cs="Arial"/>
        <w:b/>
        <w:color w:val="0083C1" w:themeColor="background1"/>
      </w:rPr>
    </w:pPr>
    <w:r>
      <w:rPr>
        <w:noProof/>
      </w:rPr>
      <w:drawing>
        <wp:anchor distT="0" distB="0" distL="114300" distR="114300" simplePos="0" relativeHeight="251657216"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Pr>
          <w:rStyle w:val="Hyperlink"/>
          <w:rFonts w:ascii="Arial" w:hAnsi="Arial"/>
          <w:b/>
          <w:bCs/>
          <w:color w:val="0083C1" w:themeColor="background1"/>
        </w:rPr>
        <w:t>www.daikin.eu</w:t>
      </w:r>
    </w:hyperlink>
  </w:p>
  <w:p w14:paraId="1C2CD9FE" w14:textId="77777777" w:rsidR="00692B98" w:rsidRDefault="00692B98" w:rsidP="00391849">
    <w:pPr>
      <w:jc w:val="right"/>
      <w:rPr>
        <w:rStyle w:val="Hyperlink"/>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F31C12E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sús Morales">
    <w15:presenceInfo w15:providerId="Windows Live" w15:userId="8064f96c980aaa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04CAC"/>
    <w:rsid w:val="00012A26"/>
    <w:rsid w:val="00020DB2"/>
    <w:rsid w:val="0002576A"/>
    <w:rsid w:val="0002718E"/>
    <w:rsid w:val="00027856"/>
    <w:rsid w:val="00027DAB"/>
    <w:rsid w:val="00032BAB"/>
    <w:rsid w:val="00033F67"/>
    <w:rsid w:val="00034675"/>
    <w:rsid w:val="00052473"/>
    <w:rsid w:val="0005346B"/>
    <w:rsid w:val="000551D5"/>
    <w:rsid w:val="00055966"/>
    <w:rsid w:val="0006186B"/>
    <w:rsid w:val="00063F4C"/>
    <w:rsid w:val="00077AD3"/>
    <w:rsid w:val="000A5E5C"/>
    <w:rsid w:val="000A7D2F"/>
    <w:rsid w:val="000B6BD3"/>
    <w:rsid w:val="000C11B9"/>
    <w:rsid w:val="000C34FD"/>
    <w:rsid w:val="000C5AEB"/>
    <w:rsid w:val="000C65B2"/>
    <w:rsid w:val="000D1C07"/>
    <w:rsid w:val="000F6F8D"/>
    <w:rsid w:val="001052F1"/>
    <w:rsid w:val="00111112"/>
    <w:rsid w:val="00111767"/>
    <w:rsid w:val="00126D35"/>
    <w:rsid w:val="0013473B"/>
    <w:rsid w:val="001374D4"/>
    <w:rsid w:val="00137D26"/>
    <w:rsid w:val="00146682"/>
    <w:rsid w:val="00146C07"/>
    <w:rsid w:val="00150B88"/>
    <w:rsid w:val="00175EAB"/>
    <w:rsid w:val="001855AF"/>
    <w:rsid w:val="00185D2A"/>
    <w:rsid w:val="001932D1"/>
    <w:rsid w:val="001B0667"/>
    <w:rsid w:val="001C36CE"/>
    <w:rsid w:val="001C50CA"/>
    <w:rsid w:val="001E09ED"/>
    <w:rsid w:val="001F0DB7"/>
    <w:rsid w:val="001F1648"/>
    <w:rsid w:val="00203538"/>
    <w:rsid w:val="002113C3"/>
    <w:rsid w:val="00216755"/>
    <w:rsid w:val="00246462"/>
    <w:rsid w:val="00257D4E"/>
    <w:rsid w:val="0026092F"/>
    <w:rsid w:val="00276214"/>
    <w:rsid w:val="00276E2E"/>
    <w:rsid w:val="00286B5D"/>
    <w:rsid w:val="00286DCA"/>
    <w:rsid w:val="00290B0C"/>
    <w:rsid w:val="002A1789"/>
    <w:rsid w:val="002A2BE5"/>
    <w:rsid w:val="002A678D"/>
    <w:rsid w:val="002C5851"/>
    <w:rsid w:val="002C788C"/>
    <w:rsid w:val="002E1371"/>
    <w:rsid w:val="002E68F4"/>
    <w:rsid w:val="0030354B"/>
    <w:rsid w:val="003066D0"/>
    <w:rsid w:val="00314E44"/>
    <w:rsid w:val="00327B35"/>
    <w:rsid w:val="00330ABB"/>
    <w:rsid w:val="00331E9E"/>
    <w:rsid w:val="00332661"/>
    <w:rsid w:val="00333EA4"/>
    <w:rsid w:val="00335B08"/>
    <w:rsid w:val="00345EDE"/>
    <w:rsid w:val="00346BE7"/>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C5B22"/>
    <w:rsid w:val="003D010B"/>
    <w:rsid w:val="003D699D"/>
    <w:rsid w:val="003D7295"/>
    <w:rsid w:val="003E1AE9"/>
    <w:rsid w:val="003F4901"/>
    <w:rsid w:val="00400866"/>
    <w:rsid w:val="00404CF2"/>
    <w:rsid w:val="00406228"/>
    <w:rsid w:val="00410CA4"/>
    <w:rsid w:val="0041198F"/>
    <w:rsid w:val="004122B7"/>
    <w:rsid w:val="00415B04"/>
    <w:rsid w:val="0041780C"/>
    <w:rsid w:val="004278DB"/>
    <w:rsid w:val="00436F6C"/>
    <w:rsid w:val="00440198"/>
    <w:rsid w:val="004408C0"/>
    <w:rsid w:val="00452601"/>
    <w:rsid w:val="004631F4"/>
    <w:rsid w:val="004669A3"/>
    <w:rsid w:val="00470289"/>
    <w:rsid w:val="00471687"/>
    <w:rsid w:val="004717A5"/>
    <w:rsid w:val="00474A6E"/>
    <w:rsid w:val="00475D0E"/>
    <w:rsid w:val="00475EC3"/>
    <w:rsid w:val="00491B3B"/>
    <w:rsid w:val="004A7AA8"/>
    <w:rsid w:val="004C2489"/>
    <w:rsid w:val="004C4C87"/>
    <w:rsid w:val="004D47A7"/>
    <w:rsid w:val="004D723E"/>
    <w:rsid w:val="004E66FE"/>
    <w:rsid w:val="004F2588"/>
    <w:rsid w:val="004F5BF7"/>
    <w:rsid w:val="0051214F"/>
    <w:rsid w:val="00522446"/>
    <w:rsid w:val="005250A2"/>
    <w:rsid w:val="00531EBF"/>
    <w:rsid w:val="005343EB"/>
    <w:rsid w:val="0054553C"/>
    <w:rsid w:val="00560070"/>
    <w:rsid w:val="0056399E"/>
    <w:rsid w:val="00563CA8"/>
    <w:rsid w:val="00573BC7"/>
    <w:rsid w:val="0058361C"/>
    <w:rsid w:val="005856CC"/>
    <w:rsid w:val="005873F2"/>
    <w:rsid w:val="00591880"/>
    <w:rsid w:val="005B2ACB"/>
    <w:rsid w:val="005B4729"/>
    <w:rsid w:val="005B48B9"/>
    <w:rsid w:val="005B7930"/>
    <w:rsid w:val="005E2077"/>
    <w:rsid w:val="006009B6"/>
    <w:rsid w:val="00600F81"/>
    <w:rsid w:val="00606360"/>
    <w:rsid w:val="00613D5C"/>
    <w:rsid w:val="006423F2"/>
    <w:rsid w:val="00657802"/>
    <w:rsid w:val="00685F0D"/>
    <w:rsid w:val="00692B98"/>
    <w:rsid w:val="00693DC0"/>
    <w:rsid w:val="006A5B5D"/>
    <w:rsid w:val="006B2FB2"/>
    <w:rsid w:val="006D533C"/>
    <w:rsid w:val="006E3B03"/>
    <w:rsid w:val="006E441D"/>
    <w:rsid w:val="006E5B79"/>
    <w:rsid w:val="006E7698"/>
    <w:rsid w:val="006F58A2"/>
    <w:rsid w:val="007004E9"/>
    <w:rsid w:val="0071291E"/>
    <w:rsid w:val="007145EE"/>
    <w:rsid w:val="0071740C"/>
    <w:rsid w:val="00723CB7"/>
    <w:rsid w:val="00726D7F"/>
    <w:rsid w:val="00743631"/>
    <w:rsid w:val="00781ADD"/>
    <w:rsid w:val="007908F9"/>
    <w:rsid w:val="00790964"/>
    <w:rsid w:val="00797F32"/>
    <w:rsid w:val="007A521D"/>
    <w:rsid w:val="007B2CDF"/>
    <w:rsid w:val="007D3195"/>
    <w:rsid w:val="007D4CA9"/>
    <w:rsid w:val="007D50A3"/>
    <w:rsid w:val="007E1D2A"/>
    <w:rsid w:val="007E7BEB"/>
    <w:rsid w:val="00801174"/>
    <w:rsid w:val="00805CEA"/>
    <w:rsid w:val="008321A3"/>
    <w:rsid w:val="00835742"/>
    <w:rsid w:val="00835BEB"/>
    <w:rsid w:val="00844E38"/>
    <w:rsid w:val="00863405"/>
    <w:rsid w:val="00871F09"/>
    <w:rsid w:val="008760AB"/>
    <w:rsid w:val="00885DD1"/>
    <w:rsid w:val="008A772E"/>
    <w:rsid w:val="008C48B6"/>
    <w:rsid w:val="008D1149"/>
    <w:rsid w:val="008D133B"/>
    <w:rsid w:val="008D3159"/>
    <w:rsid w:val="008E167D"/>
    <w:rsid w:val="008E507F"/>
    <w:rsid w:val="008E5E9E"/>
    <w:rsid w:val="009000D2"/>
    <w:rsid w:val="009135F1"/>
    <w:rsid w:val="00914B28"/>
    <w:rsid w:val="0093552D"/>
    <w:rsid w:val="00941C57"/>
    <w:rsid w:val="009421C2"/>
    <w:rsid w:val="00943D25"/>
    <w:rsid w:val="00961EE8"/>
    <w:rsid w:val="00964470"/>
    <w:rsid w:val="00974C50"/>
    <w:rsid w:val="009919D7"/>
    <w:rsid w:val="009A4946"/>
    <w:rsid w:val="009B6529"/>
    <w:rsid w:val="009B71B5"/>
    <w:rsid w:val="009C1545"/>
    <w:rsid w:val="009D09FE"/>
    <w:rsid w:val="009D2FA7"/>
    <w:rsid w:val="009D73A6"/>
    <w:rsid w:val="009E0702"/>
    <w:rsid w:val="009E70E1"/>
    <w:rsid w:val="009F2DD4"/>
    <w:rsid w:val="009F33E3"/>
    <w:rsid w:val="00A02DDE"/>
    <w:rsid w:val="00A03C09"/>
    <w:rsid w:val="00A13EB4"/>
    <w:rsid w:val="00A16263"/>
    <w:rsid w:val="00A20EEE"/>
    <w:rsid w:val="00A24903"/>
    <w:rsid w:val="00A25BAE"/>
    <w:rsid w:val="00A30686"/>
    <w:rsid w:val="00A30A39"/>
    <w:rsid w:val="00A32689"/>
    <w:rsid w:val="00A37792"/>
    <w:rsid w:val="00A419DD"/>
    <w:rsid w:val="00A426B3"/>
    <w:rsid w:val="00A47D78"/>
    <w:rsid w:val="00A519B3"/>
    <w:rsid w:val="00A52469"/>
    <w:rsid w:val="00A57EBF"/>
    <w:rsid w:val="00A60E1B"/>
    <w:rsid w:val="00A6482A"/>
    <w:rsid w:val="00A71560"/>
    <w:rsid w:val="00A741EE"/>
    <w:rsid w:val="00A7577D"/>
    <w:rsid w:val="00A75C1C"/>
    <w:rsid w:val="00A8287D"/>
    <w:rsid w:val="00A83206"/>
    <w:rsid w:val="00A83789"/>
    <w:rsid w:val="00A86455"/>
    <w:rsid w:val="00A95235"/>
    <w:rsid w:val="00A97A7F"/>
    <w:rsid w:val="00AA5276"/>
    <w:rsid w:val="00AB1B8F"/>
    <w:rsid w:val="00AB245B"/>
    <w:rsid w:val="00AB362D"/>
    <w:rsid w:val="00AB4F85"/>
    <w:rsid w:val="00AE1BC5"/>
    <w:rsid w:val="00AE2181"/>
    <w:rsid w:val="00B04F8F"/>
    <w:rsid w:val="00B223D4"/>
    <w:rsid w:val="00B26DE8"/>
    <w:rsid w:val="00B27BC3"/>
    <w:rsid w:val="00B32476"/>
    <w:rsid w:val="00B3604C"/>
    <w:rsid w:val="00B40F0F"/>
    <w:rsid w:val="00B438FA"/>
    <w:rsid w:val="00B63095"/>
    <w:rsid w:val="00B67BB8"/>
    <w:rsid w:val="00B73A9E"/>
    <w:rsid w:val="00B816F4"/>
    <w:rsid w:val="00B86404"/>
    <w:rsid w:val="00B870EC"/>
    <w:rsid w:val="00BA5F89"/>
    <w:rsid w:val="00BB6D28"/>
    <w:rsid w:val="00BC73C3"/>
    <w:rsid w:val="00BD0496"/>
    <w:rsid w:val="00BD2756"/>
    <w:rsid w:val="00BD4CA4"/>
    <w:rsid w:val="00BF5203"/>
    <w:rsid w:val="00BF75AA"/>
    <w:rsid w:val="00C04673"/>
    <w:rsid w:val="00C12068"/>
    <w:rsid w:val="00C21703"/>
    <w:rsid w:val="00C50180"/>
    <w:rsid w:val="00C528E2"/>
    <w:rsid w:val="00C55412"/>
    <w:rsid w:val="00C65B32"/>
    <w:rsid w:val="00C7000C"/>
    <w:rsid w:val="00C7423D"/>
    <w:rsid w:val="00C86436"/>
    <w:rsid w:val="00CA6010"/>
    <w:rsid w:val="00CA6FDF"/>
    <w:rsid w:val="00CA7B53"/>
    <w:rsid w:val="00CC7C05"/>
    <w:rsid w:val="00D03CC8"/>
    <w:rsid w:val="00D07426"/>
    <w:rsid w:val="00D172CA"/>
    <w:rsid w:val="00D52294"/>
    <w:rsid w:val="00D54049"/>
    <w:rsid w:val="00D55C54"/>
    <w:rsid w:val="00D644BD"/>
    <w:rsid w:val="00D706CB"/>
    <w:rsid w:val="00D71A11"/>
    <w:rsid w:val="00D71D56"/>
    <w:rsid w:val="00D72766"/>
    <w:rsid w:val="00D805D9"/>
    <w:rsid w:val="00D96F31"/>
    <w:rsid w:val="00DA120C"/>
    <w:rsid w:val="00DA7016"/>
    <w:rsid w:val="00DB3FBB"/>
    <w:rsid w:val="00DB4483"/>
    <w:rsid w:val="00DC3A21"/>
    <w:rsid w:val="00DD404C"/>
    <w:rsid w:val="00DD58E3"/>
    <w:rsid w:val="00E2594B"/>
    <w:rsid w:val="00E2746A"/>
    <w:rsid w:val="00E3286B"/>
    <w:rsid w:val="00E33D84"/>
    <w:rsid w:val="00E3651D"/>
    <w:rsid w:val="00E428F6"/>
    <w:rsid w:val="00E431DA"/>
    <w:rsid w:val="00E5511B"/>
    <w:rsid w:val="00E55D29"/>
    <w:rsid w:val="00E56013"/>
    <w:rsid w:val="00E64D6C"/>
    <w:rsid w:val="00E827D8"/>
    <w:rsid w:val="00E82A4F"/>
    <w:rsid w:val="00EA3DE7"/>
    <w:rsid w:val="00EC24A8"/>
    <w:rsid w:val="00EC301D"/>
    <w:rsid w:val="00EC32A0"/>
    <w:rsid w:val="00EC5E91"/>
    <w:rsid w:val="00ED08CB"/>
    <w:rsid w:val="00ED6EC1"/>
    <w:rsid w:val="00EF6242"/>
    <w:rsid w:val="00EF7301"/>
    <w:rsid w:val="00F04E2A"/>
    <w:rsid w:val="00F10B08"/>
    <w:rsid w:val="00F15B86"/>
    <w:rsid w:val="00F21317"/>
    <w:rsid w:val="00F23523"/>
    <w:rsid w:val="00F278A7"/>
    <w:rsid w:val="00F35CC5"/>
    <w:rsid w:val="00F371AA"/>
    <w:rsid w:val="00F443BC"/>
    <w:rsid w:val="00F45A6E"/>
    <w:rsid w:val="00F629F1"/>
    <w:rsid w:val="00F70127"/>
    <w:rsid w:val="00F723BE"/>
    <w:rsid w:val="00F752C7"/>
    <w:rsid w:val="00F87415"/>
    <w:rsid w:val="00F95727"/>
    <w:rsid w:val="00FA2CBB"/>
    <w:rsid w:val="00FB1E2E"/>
    <w:rsid w:val="00FB7F9C"/>
    <w:rsid w:val="00FC3E62"/>
    <w:rsid w:val="00FE34B2"/>
    <w:rsid w:val="00FE51B9"/>
    <w:rsid w:val="00FF5510"/>
    <w:rsid w:val="2412E4A2"/>
    <w:rsid w:val="6DDC7B7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F0162F"/>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s-ES"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s-ES"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s-ES"/>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s-ES"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s-ES"/>
    </w:rPr>
  </w:style>
  <w:style w:type="character" w:customStyle="1" w:styleId="Heading6Char">
    <w:name w:val="Heading 6 Char"/>
    <w:basedOn w:val="DefaultParagraphFont"/>
    <w:link w:val="Heading6"/>
    <w:rsid w:val="00801174"/>
    <w:rPr>
      <w:rFonts w:ascii="Arial" w:eastAsia="MS Mincho" w:hAnsi="Arial" w:cs="Times New Roman"/>
      <w:b/>
      <w:bCs/>
      <w:lang w:val="es-ES"/>
    </w:rPr>
  </w:style>
  <w:style w:type="character" w:customStyle="1" w:styleId="Heading7Char">
    <w:name w:val="Heading 7 Char"/>
    <w:basedOn w:val="DefaultParagraphFont"/>
    <w:link w:val="Heading7"/>
    <w:rsid w:val="00801174"/>
    <w:rPr>
      <w:rFonts w:ascii="Arial" w:eastAsia="MS Mincho" w:hAnsi="Arial" w:cs="Times New Roman"/>
      <w:sz w:val="20"/>
      <w:szCs w:val="24"/>
      <w:lang w:val="es-ES"/>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s-ES"/>
    </w:rPr>
  </w:style>
  <w:style w:type="character" w:customStyle="1" w:styleId="Heading9Char">
    <w:name w:val="Heading 9 Char"/>
    <w:basedOn w:val="DefaultParagraphFont"/>
    <w:link w:val="Heading9"/>
    <w:rsid w:val="00801174"/>
    <w:rPr>
      <w:rFonts w:ascii="Arial" w:eastAsia="MS Mincho" w:hAnsi="Arial" w:cs="Times New Roman"/>
      <w:lang w:val="es-ES"/>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s-ES"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s-ES"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s-ES" w:eastAsia="ja-JP"/>
    </w:rPr>
  </w:style>
  <w:style w:type="character" w:styleId="UnresolvedMention">
    <w:name w:val="Unresolved Mention"/>
    <w:basedOn w:val="DefaultParagraphFont"/>
    <w:uiPriority w:val="99"/>
    <w:semiHidden/>
    <w:unhideWhenUsed/>
    <w:rsid w:val="000A5E5C"/>
    <w:rPr>
      <w:color w:val="605E5C"/>
      <w:shd w:val="clear" w:color="auto" w:fill="E1DFDD"/>
    </w:rPr>
  </w:style>
  <w:style w:type="character" w:styleId="FollowedHyperlink">
    <w:name w:val="FollowedHyperlink"/>
    <w:basedOn w:val="DefaultParagraphFont"/>
    <w:uiPriority w:val="99"/>
    <w:semiHidden/>
    <w:unhideWhenUsed/>
    <w:rsid w:val="00ED08CB"/>
    <w:rPr>
      <w:color w:val="40C1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ikin-News@sheremarketing.co.uk"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D872C7541E90B4F88BEB8A8C1C42CB8" ma:contentTypeVersion="12" ma:contentTypeDescription="Een nieuw document maken." ma:contentTypeScope="" ma:versionID="8d07f324c1ee4acac7d1d8b2775b1c17">
  <xsd:schema xmlns:xsd="http://www.w3.org/2001/XMLSchema" xmlns:xs="http://www.w3.org/2001/XMLSchema" xmlns:p="http://schemas.microsoft.com/office/2006/metadata/properties" xmlns:ns2="024ab663-3113-49e2-a8c6-71804d257e0c" xmlns:ns3="7e7ebea0-0f05-4d8d-876a-d9a546a6668a" targetNamespace="http://schemas.microsoft.com/office/2006/metadata/properties" ma:root="true" ma:fieldsID="67d68ef71f49c4c062eab1e4979ccdcb" ns2:_="" ns3:_="">
    <xsd:import namespace="024ab663-3113-49e2-a8c6-71804d257e0c"/>
    <xsd:import namespace="7e7ebea0-0f05-4d8d-876a-d9a546a666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ab663-3113-49e2-a8c6-71804d257e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e7ebea0-0f05-4d8d-876a-d9a546a6668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6C075A-0222-4C0E-86D6-F50A9AFBC88B}">
  <ds:schemaRefs>
    <ds:schemaRef ds:uri="http://schemas.microsoft.com/sharepoint/v3/contenttype/forms"/>
  </ds:schemaRefs>
</ds:datastoreItem>
</file>

<file path=customXml/itemProps2.xml><?xml version="1.0" encoding="utf-8"?>
<ds:datastoreItem xmlns:ds="http://schemas.openxmlformats.org/officeDocument/2006/customXml" ds:itemID="{D311B578-137B-48CD-A9AE-8819B9AABF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4ab663-3113-49e2-a8c6-71804d257e0c"/>
    <ds:schemaRef ds:uri="7e7ebea0-0f05-4d8d-876a-d9a546a666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C8F174-19E8-4DD6-ADD5-04AFDDE41981}">
  <ds:schemaRefs>
    <ds:schemaRef ds:uri="http://schemas.openxmlformats.org/officeDocument/2006/bibliography"/>
  </ds:schemaRefs>
</ds:datastoreItem>
</file>

<file path=customXml/itemProps4.xml><?xml version="1.0" encoding="utf-8"?>
<ds:datastoreItem xmlns:ds="http://schemas.openxmlformats.org/officeDocument/2006/customXml" ds:itemID="{385B3D86-EB71-4C3E-A113-8FD05743752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7e7ebea0-0f05-4d8d-876a-d9a546a6668a"/>
    <ds:schemaRef ds:uri="http://purl.org/dc/terms/"/>
    <ds:schemaRef ds:uri="024ab663-3113-49e2-a8c6-71804d257e0c"/>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850</Words>
  <Characters>4848</Characters>
  <Application>Microsoft Office Word</Application>
  <DocSecurity>0</DocSecurity>
  <Lines>40</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DENV release template</vt:lpstr>
      <vt:lpstr>DENV release template</vt:lpstr>
    </vt:vector>
  </TitlesOfParts>
  <Company>Daikin Europe NV</Company>
  <LinksUpToDate>false</LinksUpToDate>
  <CharactersWithSpaces>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Katrien Van Extergem</cp:lastModifiedBy>
  <cp:revision>12</cp:revision>
  <cp:lastPrinted>2021-06-17T12:28:00Z</cp:lastPrinted>
  <dcterms:created xsi:type="dcterms:W3CDTF">2020-10-21T14:39:00Z</dcterms:created>
  <dcterms:modified xsi:type="dcterms:W3CDTF">2021-06-17T12:29:00Z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0x0101004D872C7541E90B4F88BEB8A8C1C42CB8</vt:lpwstr>
  </property>
</Properties>
</file>