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68D2760" w14:textId="598C2277" w:rsidR="00782E73" w:rsidRPr="00841B5A" w:rsidRDefault="00E850D8" w:rsidP="009B6529">
      <w:pPr>
        <w:pStyle w:val="BodyCopy"/>
        <w:rPr>
          <w:rFonts w:eastAsia="MS Mincho" w:cs="Times New Roman"/>
          <w:iCs/>
          <w:color w:val="0083C1" w:themeColor="background1"/>
          <w:kern w:val="32"/>
          <w:sz w:val="36"/>
          <w:szCs w:val="28"/>
          <w:lang w:val="en-GB"/>
        </w:rPr>
      </w:pPr>
      <w:r w:rsidRPr="00841B5A">
        <w:rPr>
          <w:rFonts w:eastAsia="MS Mincho" w:cs="Times New Roman"/>
          <w:color w:val="0083C1" w:themeColor="background1"/>
          <w:kern w:val="32"/>
          <w:sz w:val="36"/>
          <w:szCs w:val="28"/>
          <w:lang w:val="en-GB"/>
        </w:rPr>
        <w:t>More from l</w:t>
      </w:r>
      <w:r w:rsidR="00A200FF" w:rsidRPr="00841B5A">
        <w:rPr>
          <w:rFonts w:eastAsia="MS Mincho" w:cs="Times New Roman"/>
          <w:color w:val="0083C1" w:themeColor="background1"/>
          <w:kern w:val="32"/>
          <w:sz w:val="36"/>
          <w:szCs w:val="28"/>
          <w:lang w:val="en-GB"/>
        </w:rPr>
        <w:t>ess</w:t>
      </w:r>
      <w:r w:rsidRPr="00841B5A">
        <w:rPr>
          <w:rFonts w:eastAsia="MS Mincho" w:cs="Times New Roman"/>
          <w:color w:val="0083C1" w:themeColor="background1"/>
          <w:kern w:val="32"/>
          <w:sz w:val="36"/>
          <w:szCs w:val="28"/>
          <w:lang w:val="en-GB"/>
        </w:rPr>
        <w:t xml:space="preserve"> with</w:t>
      </w:r>
      <w:r w:rsidR="00A200FF" w:rsidRPr="00841B5A">
        <w:rPr>
          <w:rFonts w:eastAsia="MS Mincho" w:cs="Times New Roman"/>
          <w:color w:val="0083C1" w:themeColor="background1"/>
          <w:kern w:val="32"/>
          <w:sz w:val="36"/>
          <w:szCs w:val="28"/>
          <w:lang w:val="en-GB"/>
        </w:rPr>
        <w:t xml:space="preserve"> </w:t>
      </w:r>
      <w:r w:rsidRPr="00841B5A">
        <w:rPr>
          <w:rFonts w:eastAsia="MS Mincho" w:cs="Times New Roman"/>
          <w:color w:val="0083C1" w:themeColor="background1"/>
          <w:kern w:val="32"/>
          <w:sz w:val="36"/>
          <w:szCs w:val="28"/>
          <w:lang w:val="en-GB"/>
        </w:rPr>
        <w:t xml:space="preserve">Daikin </w:t>
      </w:r>
      <w:r w:rsidR="00A200FF" w:rsidRPr="00841B5A">
        <w:rPr>
          <w:rFonts w:eastAsia="MS Mincho" w:cs="Times New Roman"/>
          <w:color w:val="0083C1" w:themeColor="background1"/>
          <w:kern w:val="32"/>
          <w:sz w:val="36"/>
          <w:szCs w:val="28"/>
          <w:lang w:val="en-GB"/>
        </w:rPr>
        <w:t>multi</w:t>
      </w:r>
      <w:r w:rsidRPr="00841B5A">
        <w:rPr>
          <w:rFonts w:eastAsia="MS Mincho" w:cs="Times New Roman"/>
          <w:color w:val="0083C1" w:themeColor="background1"/>
          <w:kern w:val="32"/>
          <w:sz w:val="36"/>
          <w:szCs w:val="28"/>
          <w:lang w:val="en-GB"/>
        </w:rPr>
        <w:t xml:space="preserve"> </w:t>
      </w:r>
      <w:r w:rsidR="00A200FF" w:rsidRPr="00841B5A">
        <w:rPr>
          <w:rFonts w:eastAsia="MS Mincho" w:cs="Times New Roman"/>
          <w:color w:val="0083C1" w:themeColor="background1"/>
          <w:kern w:val="32"/>
          <w:sz w:val="36"/>
          <w:szCs w:val="28"/>
          <w:lang w:val="en-GB"/>
        </w:rPr>
        <w:t xml:space="preserve">split systems </w:t>
      </w:r>
    </w:p>
    <w:p w14:paraId="0FE30849" w14:textId="455B30D1" w:rsidR="005250A2" w:rsidRPr="00841B5A" w:rsidRDefault="00A13B73" w:rsidP="009B6529">
      <w:pPr>
        <w:pStyle w:val="BodyCopy"/>
        <w:rPr>
          <w:lang w:val="en-GB"/>
        </w:rPr>
      </w:pPr>
      <w:r w:rsidRPr="00841B5A">
        <w:rPr>
          <w:lang w:val="en-GB"/>
        </w:rPr>
        <w:fldChar w:fldCharType="begin"/>
      </w:r>
      <w:r w:rsidRPr="00841B5A">
        <w:rPr>
          <w:lang w:val="en-GB"/>
        </w:rPr>
        <w:instrText xml:space="preserve"> DATE  \@ "dd.MM.yyyy" </w:instrText>
      </w:r>
      <w:r w:rsidRPr="00841B5A">
        <w:rPr>
          <w:lang w:val="en-GB"/>
        </w:rPr>
        <w:fldChar w:fldCharType="separate"/>
      </w:r>
      <w:r w:rsidR="00841B5A">
        <w:rPr>
          <w:noProof/>
          <w:lang w:val="en-GB"/>
        </w:rPr>
        <w:t>12.06.2019</w:t>
      </w:r>
      <w:r w:rsidRPr="00841B5A">
        <w:rPr>
          <w:lang w:val="en-GB"/>
        </w:rPr>
        <w:fldChar w:fldCharType="end"/>
      </w:r>
    </w:p>
    <w:p w14:paraId="5B7BDCB5" w14:textId="1BA544C9" w:rsidR="00015CC1" w:rsidRPr="00A1096C" w:rsidRDefault="00E850D8" w:rsidP="007C6F79">
      <w:pPr>
        <w:pStyle w:val="Introduction"/>
      </w:pPr>
      <w:r w:rsidRPr="00841B5A">
        <w:rPr>
          <w:bCs w:val="0"/>
          <w:iCs w:val="0"/>
        </w:rPr>
        <w:t>Just one outdoor unit – that is all it takes to conjure a co</w:t>
      </w:r>
      <w:r w:rsidR="00255E56" w:rsidRPr="00841B5A">
        <w:rPr>
          <w:bCs w:val="0"/>
          <w:iCs w:val="0"/>
        </w:rPr>
        <w:t>s</w:t>
      </w:r>
      <w:r w:rsidRPr="00841B5A">
        <w:rPr>
          <w:bCs w:val="0"/>
          <w:iCs w:val="0"/>
        </w:rPr>
        <w:t xml:space="preserve">y indoor climate with Daikin’s remarkable </w:t>
      </w:r>
      <w:r w:rsidR="00E008EC" w:rsidRPr="00841B5A">
        <w:rPr>
          <w:bCs w:val="0"/>
          <w:iCs w:val="0"/>
        </w:rPr>
        <w:t>multi split</w:t>
      </w:r>
      <w:r w:rsidRPr="00841B5A">
        <w:rPr>
          <w:bCs w:val="0"/>
          <w:iCs w:val="0"/>
        </w:rPr>
        <w:t xml:space="preserve"> system</w:t>
      </w:r>
      <w:r w:rsidR="001D75F0" w:rsidRPr="00841B5A">
        <w:rPr>
          <w:bCs w:val="0"/>
          <w:iCs w:val="0"/>
        </w:rPr>
        <w:t>. Th</w:t>
      </w:r>
      <w:r w:rsidR="00A1096C" w:rsidRPr="00841B5A">
        <w:rPr>
          <w:bCs w:val="0"/>
          <w:iCs w:val="0"/>
        </w:rPr>
        <w:t xml:space="preserve">e models in this line </w:t>
      </w:r>
      <w:r w:rsidR="00140550" w:rsidRPr="00841B5A">
        <w:rPr>
          <w:bCs w:val="0"/>
          <w:iCs w:val="0"/>
        </w:rPr>
        <w:t xml:space="preserve">come with all the comfort of a powerful </w:t>
      </w:r>
      <w:r w:rsidR="00A1096C">
        <w:rPr>
          <w:bCs w:val="0"/>
          <w:iCs w:val="0"/>
        </w:rPr>
        <w:t>pair</w:t>
      </w:r>
      <w:r w:rsidR="00140550" w:rsidRPr="00841B5A">
        <w:rPr>
          <w:bCs w:val="0"/>
          <w:iCs w:val="0"/>
        </w:rPr>
        <w:t xml:space="preserve"> split air conditioner </w:t>
      </w:r>
      <w:r w:rsidR="00A1096C" w:rsidRPr="00841B5A">
        <w:rPr>
          <w:bCs w:val="0"/>
          <w:iCs w:val="0"/>
        </w:rPr>
        <w:t xml:space="preserve">but </w:t>
      </w:r>
      <w:r w:rsidR="00A1096C">
        <w:rPr>
          <w:bCs w:val="0"/>
          <w:iCs w:val="0"/>
        </w:rPr>
        <w:t>are able to</w:t>
      </w:r>
      <w:r w:rsidR="001D75F0" w:rsidRPr="00841B5A">
        <w:rPr>
          <w:bCs w:val="0"/>
          <w:iCs w:val="0"/>
        </w:rPr>
        <w:t xml:space="preserve"> </w:t>
      </w:r>
      <w:r w:rsidRPr="00841B5A">
        <w:rPr>
          <w:bCs w:val="0"/>
          <w:iCs w:val="0"/>
        </w:rPr>
        <w:t>drive</w:t>
      </w:r>
      <w:r w:rsidR="001D75F0" w:rsidRPr="00841B5A">
        <w:rPr>
          <w:bCs w:val="0"/>
          <w:iCs w:val="0"/>
        </w:rPr>
        <w:t xml:space="preserve"> up to five </w:t>
      </w:r>
      <w:r w:rsidRPr="00841B5A">
        <w:rPr>
          <w:bCs w:val="0"/>
          <w:iCs w:val="0"/>
        </w:rPr>
        <w:t xml:space="preserve">individually controllable </w:t>
      </w:r>
      <w:r w:rsidR="001D75F0" w:rsidRPr="00841B5A">
        <w:rPr>
          <w:bCs w:val="0"/>
          <w:iCs w:val="0"/>
        </w:rPr>
        <w:t>indoor units</w:t>
      </w:r>
      <w:r w:rsidR="00A1096C" w:rsidRPr="00841B5A">
        <w:rPr>
          <w:bCs w:val="0"/>
          <w:iCs w:val="0"/>
        </w:rPr>
        <w:t xml:space="preserve"> from just one outdoor unit – </w:t>
      </w:r>
      <w:r w:rsidR="00773161">
        <w:rPr>
          <w:bCs w:val="0"/>
          <w:iCs w:val="0"/>
        </w:rPr>
        <w:t>the first</w:t>
      </w:r>
      <w:r w:rsidR="00A1096C" w:rsidRPr="00841B5A">
        <w:rPr>
          <w:bCs w:val="0"/>
          <w:iCs w:val="0"/>
        </w:rPr>
        <w:t xml:space="preserve"> of many advantages. </w:t>
      </w:r>
      <w:r w:rsidR="00140550" w:rsidRPr="00841B5A">
        <w:rPr>
          <w:bCs w:val="0"/>
          <w:iCs w:val="0"/>
        </w:rPr>
        <w:t xml:space="preserve"> </w:t>
      </w:r>
    </w:p>
    <w:p w14:paraId="7AE3B2C6" w14:textId="033FE14D" w:rsidR="00E850D8" w:rsidRPr="00773161" w:rsidRDefault="00E850D8" w:rsidP="006709FF">
      <w:pPr>
        <w:pStyle w:val="Subheading"/>
      </w:pPr>
      <w:r w:rsidRPr="00773161">
        <w:t xml:space="preserve">Smaller footprint, </w:t>
      </w:r>
      <w:r w:rsidR="00BC2C8D" w:rsidRPr="00773161">
        <w:t>quieter</w:t>
      </w:r>
      <w:r w:rsidR="008149BB" w:rsidRPr="00773161">
        <w:t>,</w:t>
      </w:r>
      <w:r w:rsidR="00BC2C8D" w:rsidRPr="00773161">
        <w:t xml:space="preserve"> </w:t>
      </w:r>
      <w:r w:rsidR="008149BB" w:rsidRPr="00773161">
        <w:t xml:space="preserve">less </w:t>
      </w:r>
      <w:r w:rsidR="00BC2C8D" w:rsidRPr="00773161">
        <w:t>obtrusive</w:t>
      </w:r>
      <w:r w:rsidRPr="00773161">
        <w:t xml:space="preserve"> </w:t>
      </w:r>
    </w:p>
    <w:p w14:paraId="5FAC074A" w14:textId="2241197D" w:rsidR="00E850D8" w:rsidRPr="00841B5A" w:rsidRDefault="00BC2C8D" w:rsidP="007C6F79">
      <w:pPr>
        <w:pStyle w:val="BodyCopy"/>
        <w:rPr>
          <w:lang w:val="en-GB"/>
        </w:rPr>
      </w:pPr>
      <w:r w:rsidRPr="00773161">
        <w:rPr>
          <w:lang w:val="en-GB"/>
        </w:rPr>
        <w:t xml:space="preserve">This is a story of one versus many: </w:t>
      </w:r>
      <w:r w:rsidR="00E850D8" w:rsidRPr="00841B5A">
        <w:rPr>
          <w:lang w:val="en-GB"/>
        </w:rPr>
        <w:t xml:space="preserve">One </w:t>
      </w:r>
      <w:r w:rsidR="008149BB" w:rsidRPr="00841B5A">
        <w:rPr>
          <w:lang w:val="en-GB"/>
        </w:rPr>
        <w:t xml:space="preserve">outdoor unit </w:t>
      </w:r>
      <w:r w:rsidR="00E850D8" w:rsidRPr="00841B5A">
        <w:rPr>
          <w:lang w:val="en-GB"/>
        </w:rPr>
        <w:t xml:space="preserve">is far less </w:t>
      </w:r>
      <w:r w:rsidRPr="00841B5A">
        <w:rPr>
          <w:lang w:val="en-GB"/>
        </w:rPr>
        <w:t>visible</w:t>
      </w:r>
      <w:r w:rsidR="00E850D8" w:rsidRPr="00841B5A">
        <w:rPr>
          <w:lang w:val="en-GB"/>
        </w:rPr>
        <w:t xml:space="preserve"> and much easier to site at out-of-the-way spots. </w:t>
      </w:r>
      <w:r w:rsidRPr="00841B5A">
        <w:rPr>
          <w:lang w:val="en-GB"/>
        </w:rPr>
        <w:t>One</w:t>
      </w:r>
      <w:r w:rsidR="00E850D8" w:rsidRPr="00841B5A">
        <w:rPr>
          <w:lang w:val="en-GB"/>
        </w:rPr>
        <w:t xml:space="preserve"> is </w:t>
      </w:r>
      <w:r w:rsidR="00C05C8B" w:rsidRPr="00841B5A">
        <w:rPr>
          <w:lang w:val="en-GB"/>
        </w:rPr>
        <w:t>quiet</w:t>
      </w:r>
      <w:r w:rsidR="00E850D8" w:rsidRPr="00841B5A">
        <w:rPr>
          <w:lang w:val="en-GB"/>
        </w:rPr>
        <w:t xml:space="preserve">er and </w:t>
      </w:r>
      <w:r w:rsidRPr="00841B5A">
        <w:rPr>
          <w:lang w:val="en-GB"/>
        </w:rPr>
        <w:t xml:space="preserve">easier to </w:t>
      </w:r>
      <w:r w:rsidR="00C05C8B" w:rsidRPr="00841B5A">
        <w:rPr>
          <w:lang w:val="en-GB"/>
        </w:rPr>
        <w:t>maint</w:t>
      </w:r>
      <w:r w:rsidRPr="00841B5A">
        <w:rPr>
          <w:lang w:val="en-GB"/>
        </w:rPr>
        <w:t>ain</w:t>
      </w:r>
      <w:r w:rsidR="00C05C8B" w:rsidRPr="00841B5A">
        <w:rPr>
          <w:lang w:val="en-GB"/>
        </w:rPr>
        <w:t>.</w:t>
      </w:r>
      <w:r w:rsidRPr="00841B5A">
        <w:rPr>
          <w:lang w:val="en-GB"/>
        </w:rPr>
        <w:t xml:space="preserve"> </w:t>
      </w:r>
    </w:p>
    <w:p w14:paraId="2BC7DD0B" w14:textId="25A001FB" w:rsidR="00BC2C8D" w:rsidRPr="00A1096C" w:rsidRDefault="00E850D8" w:rsidP="006709FF">
      <w:pPr>
        <w:pStyle w:val="Subheading"/>
      </w:pPr>
      <w:r w:rsidRPr="00A1096C">
        <w:t xml:space="preserve">Easier to install, </w:t>
      </w:r>
      <w:r w:rsidR="00BC2C8D" w:rsidRPr="00A1096C">
        <w:t xml:space="preserve">far more </w:t>
      </w:r>
      <w:r w:rsidR="008149BB" w:rsidRPr="00A1096C">
        <w:t xml:space="preserve">efficient and </w:t>
      </w:r>
      <w:r w:rsidR="00BC2C8D" w:rsidRPr="00A1096C">
        <w:t>economical</w:t>
      </w:r>
      <w:r w:rsidR="008149BB" w:rsidRPr="00A1096C">
        <w:t xml:space="preserve"> </w:t>
      </w:r>
    </w:p>
    <w:p w14:paraId="73BE775F" w14:textId="250C1479" w:rsidR="008149BB" w:rsidRPr="00841B5A" w:rsidRDefault="00BC2C8D" w:rsidP="007C6F79">
      <w:pPr>
        <w:pStyle w:val="BodyCopy"/>
        <w:rPr>
          <w:lang w:val="en-GB"/>
        </w:rPr>
      </w:pPr>
      <w:r w:rsidRPr="00841B5A">
        <w:rPr>
          <w:lang w:val="en-GB"/>
        </w:rPr>
        <w:t xml:space="preserve">Of course, one unit installs faster than many, </w:t>
      </w:r>
      <w:r w:rsidR="00010A0A" w:rsidRPr="00841B5A">
        <w:rPr>
          <w:lang w:val="en-GB"/>
        </w:rPr>
        <w:t xml:space="preserve">and </w:t>
      </w:r>
      <w:r w:rsidRPr="00841B5A">
        <w:rPr>
          <w:lang w:val="en-GB"/>
        </w:rPr>
        <w:t xml:space="preserve">it also requires less wiring. </w:t>
      </w:r>
      <w:r w:rsidR="008149BB" w:rsidRPr="00841B5A">
        <w:rPr>
          <w:lang w:val="en-GB"/>
        </w:rPr>
        <w:t xml:space="preserve">On top of that, </w:t>
      </w:r>
      <w:r w:rsidR="006709FF" w:rsidRPr="00841B5A">
        <w:rPr>
          <w:lang w:val="en-GB"/>
        </w:rPr>
        <w:t>a</w:t>
      </w:r>
      <w:r w:rsidR="008149BB" w:rsidRPr="00841B5A">
        <w:rPr>
          <w:lang w:val="en-GB"/>
        </w:rPr>
        <w:t xml:space="preserve"> </w:t>
      </w:r>
      <w:r w:rsidRPr="00841B5A">
        <w:rPr>
          <w:lang w:val="en-GB"/>
        </w:rPr>
        <w:t xml:space="preserve">high-performance </w:t>
      </w:r>
      <w:r w:rsidR="00E008EC" w:rsidRPr="00841B5A">
        <w:rPr>
          <w:lang w:val="en-GB"/>
        </w:rPr>
        <w:t>multi split</w:t>
      </w:r>
      <w:r w:rsidR="00C05C8B" w:rsidRPr="00841B5A">
        <w:rPr>
          <w:lang w:val="en-GB"/>
        </w:rPr>
        <w:t xml:space="preserve"> system </w:t>
      </w:r>
      <w:r w:rsidRPr="00841B5A">
        <w:rPr>
          <w:lang w:val="en-GB"/>
        </w:rPr>
        <w:t>consume</w:t>
      </w:r>
      <w:r w:rsidR="006709FF" w:rsidRPr="00841B5A">
        <w:rPr>
          <w:lang w:val="en-GB"/>
        </w:rPr>
        <w:t>s</w:t>
      </w:r>
      <w:r w:rsidRPr="00841B5A">
        <w:rPr>
          <w:lang w:val="en-GB"/>
        </w:rPr>
        <w:t xml:space="preserve"> less electricity yet deliver</w:t>
      </w:r>
      <w:r w:rsidR="006709FF" w:rsidRPr="00841B5A">
        <w:rPr>
          <w:lang w:val="en-GB"/>
        </w:rPr>
        <w:t>s</w:t>
      </w:r>
      <w:r w:rsidRPr="00841B5A">
        <w:rPr>
          <w:lang w:val="en-GB"/>
        </w:rPr>
        <w:t xml:space="preserve"> plenty of power.</w:t>
      </w:r>
      <w:r w:rsidR="00C05C8B" w:rsidRPr="00841B5A">
        <w:rPr>
          <w:lang w:val="en-GB"/>
        </w:rPr>
        <w:t xml:space="preserve"> </w:t>
      </w:r>
    </w:p>
    <w:p w14:paraId="10F7EDC3" w14:textId="3A6DEE88" w:rsidR="008149BB" w:rsidRPr="00841B5A" w:rsidRDefault="00B52619" w:rsidP="006709FF">
      <w:pPr>
        <w:pStyle w:val="Subheading"/>
      </w:pPr>
      <w:r w:rsidRPr="00A1096C">
        <w:t>Up to f</w:t>
      </w:r>
      <w:r w:rsidR="008149BB" w:rsidRPr="00A1096C">
        <w:t>ive indoor units in any style</w:t>
      </w:r>
      <w:r w:rsidR="008149BB" w:rsidRPr="00841B5A">
        <w:t xml:space="preserve"> </w:t>
      </w:r>
    </w:p>
    <w:p w14:paraId="5B8E00E0" w14:textId="54BA2298" w:rsidR="00E75506" w:rsidRPr="00841B5A" w:rsidRDefault="006709FF" w:rsidP="007C6F79">
      <w:pPr>
        <w:pStyle w:val="BodyCopy"/>
        <w:rPr>
          <w:lang w:val="en-GB"/>
        </w:rPr>
      </w:pPr>
      <w:r w:rsidRPr="00841B5A">
        <w:rPr>
          <w:lang w:val="en-GB"/>
        </w:rPr>
        <w:t>The</w:t>
      </w:r>
      <w:r w:rsidR="00C05C8B" w:rsidRPr="00841B5A">
        <w:rPr>
          <w:lang w:val="en-GB"/>
        </w:rPr>
        <w:t xml:space="preserve"> outdoor unit </w:t>
      </w:r>
      <w:r w:rsidR="008149BB" w:rsidRPr="00841B5A">
        <w:rPr>
          <w:lang w:val="en-GB"/>
        </w:rPr>
        <w:t xml:space="preserve">connects to </w:t>
      </w:r>
      <w:r w:rsidR="00C05C8B" w:rsidRPr="00841B5A">
        <w:rPr>
          <w:lang w:val="en-GB"/>
        </w:rPr>
        <w:t xml:space="preserve">a wide </w:t>
      </w:r>
      <w:r w:rsidR="008149BB" w:rsidRPr="00841B5A">
        <w:rPr>
          <w:lang w:val="en-GB"/>
        </w:rPr>
        <w:t>range</w:t>
      </w:r>
      <w:r w:rsidR="00C05C8B" w:rsidRPr="00841B5A">
        <w:rPr>
          <w:lang w:val="en-GB"/>
        </w:rPr>
        <w:t xml:space="preserve"> of </w:t>
      </w:r>
      <w:r w:rsidR="00010A0A" w:rsidRPr="00841B5A">
        <w:rPr>
          <w:lang w:val="en-GB"/>
        </w:rPr>
        <w:t>individually controllable indoor units</w:t>
      </w:r>
      <w:r w:rsidR="008149BB" w:rsidRPr="00841B5A">
        <w:rPr>
          <w:lang w:val="en-GB"/>
        </w:rPr>
        <w:t xml:space="preserve"> </w:t>
      </w:r>
      <w:r w:rsidR="00B16E62" w:rsidRPr="00841B5A">
        <w:rPr>
          <w:lang w:val="en-GB"/>
        </w:rPr>
        <w:t xml:space="preserve">ranging </w:t>
      </w:r>
      <w:r w:rsidR="007C6018" w:rsidRPr="00841B5A">
        <w:rPr>
          <w:lang w:val="en-GB"/>
        </w:rPr>
        <w:t>from 1.5 kW up to 7 kW</w:t>
      </w:r>
      <w:r w:rsidR="00C05C8B" w:rsidRPr="00841B5A">
        <w:rPr>
          <w:lang w:val="en-GB"/>
        </w:rPr>
        <w:t xml:space="preserve">. If the </w:t>
      </w:r>
      <w:r w:rsidR="008149BB" w:rsidRPr="00841B5A">
        <w:rPr>
          <w:lang w:val="en-GB"/>
        </w:rPr>
        <w:t xml:space="preserve">installed indoor units do not tap </w:t>
      </w:r>
      <w:r w:rsidR="00B16E62" w:rsidRPr="00841B5A">
        <w:rPr>
          <w:lang w:val="en-GB"/>
        </w:rPr>
        <w:t xml:space="preserve">all of </w:t>
      </w:r>
      <w:r w:rsidR="00C05C8B" w:rsidRPr="00841B5A">
        <w:rPr>
          <w:lang w:val="en-GB"/>
        </w:rPr>
        <w:t xml:space="preserve">the outdoor unit’s </w:t>
      </w:r>
      <w:r w:rsidR="00B16E62" w:rsidRPr="00841B5A">
        <w:rPr>
          <w:lang w:val="en-GB"/>
        </w:rPr>
        <w:t>ports</w:t>
      </w:r>
      <w:r w:rsidR="00C05C8B" w:rsidRPr="00841B5A">
        <w:rPr>
          <w:lang w:val="en-GB"/>
        </w:rPr>
        <w:t xml:space="preserve">, </w:t>
      </w:r>
      <w:r w:rsidR="008149BB" w:rsidRPr="00841B5A">
        <w:rPr>
          <w:lang w:val="en-GB"/>
        </w:rPr>
        <w:t xml:space="preserve">customers can later add </w:t>
      </w:r>
      <w:r w:rsidRPr="00841B5A">
        <w:rPr>
          <w:lang w:val="en-GB"/>
        </w:rPr>
        <w:t>more</w:t>
      </w:r>
      <w:r w:rsidR="008149BB" w:rsidRPr="00841B5A">
        <w:rPr>
          <w:lang w:val="en-GB"/>
        </w:rPr>
        <w:t>.</w:t>
      </w:r>
      <w:r w:rsidR="00C05C8B" w:rsidRPr="00841B5A">
        <w:rPr>
          <w:lang w:val="en-GB"/>
        </w:rPr>
        <w:t xml:space="preserve"> </w:t>
      </w:r>
    </w:p>
    <w:p w14:paraId="192E8808" w14:textId="2769F01D" w:rsidR="00D0450B" w:rsidRPr="00A1096C" w:rsidRDefault="00C05C8B" w:rsidP="00D0450B">
      <w:pPr>
        <w:pStyle w:val="Subheading"/>
      </w:pPr>
      <w:r w:rsidRPr="00841B5A">
        <w:rPr>
          <w:bCs w:val="0"/>
        </w:rPr>
        <w:t>Flexibility inside and out</w:t>
      </w:r>
    </w:p>
    <w:p w14:paraId="5C898C3F" w14:textId="26CC2BDE" w:rsidR="00D55028" w:rsidRPr="00841B5A" w:rsidRDefault="006709FF" w:rsidP="00D0450B">
      <w:pPr>
        <w:pStyle w:val="BodyCopy"/>
        <w:rPr>
          <w:lang w:val="en-GB"/>
        </w:rPr>
      </w:pPr>
      <w:r w:rsidRPr="00841B5A">
        <w:rPr>
          <w:lang w:val="en-GB"/>
        </w:rPr>
        <w:t>On r</w:t>
      </w:r>
      <w:r w:rsidR="008149BB" w:rsidRPr="00841B5A">
        <w:rPr>
          <w:lang w:val="en-GB"/>
        </w:rPr>
        <w:t>oofs, patios or walls</w:t>
      </w:r>
      <w:r w:rsidRPr="00841B5A">
        <w:rPr>
          <w:lang w:val="en-GB"/>
        </w:rPr>
        <w:t>,</w:t>
      </w:r>
      <w:r w:rsidR="008149BB" w:rsidRPr="00841B5A">
        <w:rPr>
          <w:lang w:val="en-GB"/>
        </w:rPr>
        <w:t xml:space="preserve"> t</w:t>
      </w:r>
      <w:r w:rsidR="00E75506" w:rsidRPr="00841B5A">
        <w:rPr>
          <w:lang w:val="en-GB"/>
        </w:rPr>
        <w:t xml:space="preserve">he outdoor unit </w:t>
      </w:r>
      <w:r w:rsidR="008149BB" w:rsidRPr="00841B5A">
        <w:rPr>
          <w:lang w:val="en-GB"/>
        </w:rPr>
        <w:t>goes where customers need it to be</w:t>
      </w:r>
      <w:r w:rsidR="00E75506" w:rsidRPr="00841B5A">
        <w:rPr>
          <w:lang w:val="en-GB"/>
        </w:rPr>
        <w:t xml:space="preserve">. </w:t>
      </w:r>
      <w:r w:rsidR="00010A0A" w:rsidRPr="00841B5A">
        <w:rPr>
          <w:lang w:val="en-GB"/>
        </w:rPr>
        <w:t>Various</w:t>
      </w:r>
      <w:r w:rsidR="00B16E62" w:rsidRPr="00841B5A">
        <w:rPr>
          <w:lang w:val="en-GB"/>
        </w:rPr>
        <w:t xml:space="preserve"> </w:t>
      </w:r>
      <w:r w:rsidR="000678A5" w:rsidRPr="00841B5A">
        <w:rPr>
          <w:lang w:val="en-GB"/>
        </w:rPr>
        <w:t>i</w:t>
      </w:r>
      <w:r w:rsidR="00E75506" w:rsidRPr="00841B5A">
        <w:rPr>
          <w:lang w:val="en-GB"/>
        </w:rPr>
        <w:t>ndoor units featur</w:t>
      </w:r>
      <w:r w:rsidRPr="00841B5A">
        <w:rPr>
          <w:lang w:val="en-GB"/>
        </w:rPr>
        <w:t>e</w:t>
      </w:r>
      <w:r w:rsidR="00E75506" w:rsidRPr="00841B5A">
        <w:rPr>
          <w:lang w:val="en-GB"/>
        </w:rPr>
        <w:t xml:space="preserve"> both cooling and heating</w:t>
      </w:r>
      <w:r w:rsidR="00010A0A" w:rsidRPr="00841B5A">
        <w:rPr>
          <w:lang w:val="en-GB"/>
        </w:rPr>
        <w:t>:</w:t>
      </w:r>
      <w:r w:rsidRPr="00841B5A">
        <w:rPr>
          <w:lang w:val="en-GB"/>
        </w:rPr>
        <w:t xml:space="preserve"> </w:t>
      </w:r>
      <w:r w:rsidR="00010A0A" w:rsidRPr="00841B5A">
        <w:rPr>
          <w:lang w:val="en-GB"/>
        </w:rPr>
        <w:t>c</w:t>
      </w:r>
      <w:r w:rsidRPr="00841B5A">
        <w:rPr>
          <w:lang w:val="en-GB"/>
        </w:rPr>
        <w:t xml:space="preserve">ustomers can choose </w:t>
      </w:r>
      <w:r w:rsidR="000678A5" w:rsidRPr="00841B5A">
        <w:rPr>
          <w:lang w:val="en-GB"/>
        </w:rPr>
        <w:t xml:space="preserve">wall-mounted, floor or </w:t>
      </w:r>
      <w:r w:rsidR="00010A0A" w:rsidRPr="00841B5A">
        <w:rPr>
          <w:lang w:val="en-GB"/>
        </w:rPr>
        <w:t xml:space="preserve">concealed </w:t>
      </w:r>
      <w:r w:rsidR="000678A5" w:rsidRPr="00841B5A">
        <w:rPr>
          <w:lang w:val="en-GB"/>
        </w:rPr>
        <w:t xml:space="preserve">ceiling </w:t>
      </w:r>
      <w:r w:rsidRPr="00841B5A">
        <w:rPr>
          <w:lang w:val="en-GB"/>
        </w:rPr>
        <w:t xml:space="preserve">models to fit the </w:t>
      </w:r>
      <w:r w:rsidR="00E008EC" w:rsidRPr="00841B5A">
        <w:rPr>
          <w:lang w:val="en-GB"/>
        </w:rPr>
        <w:t xml:space="preserve">size of each </w:t>
      </w:r>
      <w:r w:rsidRPr="00841B5A">
        <w:rPr>
          <w:lang w:val="en-GB"/>
        </w:rPr>
        <w:t>room and their comfort needs</w:t>
      </w:r>
      <w:r w:rsidR="00E75506" w:rsidRPr="00841B5A">
        <w:rPr>
          <w:lang w:val="en-GB"/>
        </w:rPr>
        <w:t xml:space="preserve">. </w:t>
      </w:r>
      <w:r w:rsidR="000678A5" w:rsidRPr="00841B5A">
        <w:rPr>
          <w:lang w:val="en-GB"/>
        </w:rPr>
        <w:t>Elegant yet efficient, the top-of-the-line</w:t>
      </w:r>
      <w:r w:rsidR="00755A9A" w:rsidRPr="00841B5A">
        <w:rPr>
          <w:lang w:val="en-GB"/>
        </w:rPr>
        <w:t xml:space="preserve"> Daikin</w:t>
      </w:r>
      <w:r w:rsidR="000678A5" w:rsidRPr="00841B5A">
        <w:rPr>
          <w:lang w:val="en-GB"/>
        </w:rPr>
        <w:t xml:space="preserve"> Emura and Stylish models are the perfect complements to Daikin’s </w:t>
      </w:r>
      <w:r w:rsidR="00755A9A" w:rsidRPr="00841B5A">
        <w:rPr>
          <w:lang w:val="en-GB"/>
        </w:rPr>
        <w:t xml:space="preserve">ingenious </w:t>
      </w:r>
      <w:r w:rsidR="000678A5" w:rsidRPr="00841B5A">
        <w:rPr>
          <w:lang w:val="en-GB"/>
        </w:rPr>
        <w:t>multi split system.</w:t>
      </w:r>
    </w:p>
    <w:p w14:paraId="5F9EEBB0" w14:textId="067C2E8B" w:rsidR="00914B28" w:rsidRPr="00773161" w:rsidRDefault="00D55C54" w:rsidP="006709FF">
      <w:pPr>
        <w:pStyle w:val="Subheading"/>
        <w:rPr>
          <w:bCs w:val="0"/>
        </w:rPr>
      </w:pPr>
      <w:r w:rsidRPr="00A1096C">
        <w:rPr>
          <w:bCs w:val="0"/>
        </w:rPr>
        <w:lastRenderedPageBreak/>
        <w:t>EDITOR</w:t>
      </w:r>
      <w:r w:rsidR="009237DD" w:rsidRPr="00773161">
        <w:rPr>
          <w:bCs w:val="0"/>
        </w:rPr>
        <w:t>IAL</w:t>
      </w:r>
      <w:r w:rsidRPr="00773161">
        <w:rPr>
          <w:bCs w:val="0"/>
        </w:rPr>
        <w:t xml:space="preserve"> NOTES</w:t>
      </w:r>
    </w:p>
    <w:p w14:paraId="6EC4AB5B" w14:textId="77777777" w:rsidR="00914B28" w:rsidRPr="00773161" w:rsidRDefault="00914B28" w:rsidP="006A5B5D">
      <w:pPr>
        <w:pStyle w:val="Subheading"/>
      </w:pPr>
      <w:r w:rsidRPr="00773161">
        <w:rPr>
          <w:bCs w:val="0"/>
        </w:rPr>
        <w:t>About Daikin Europe N.V.</w:t>
      </w:r>
    </w:p>
    <w:p w14:paraId="09EEBBE5" w14:textId="77777777" w:rsidR="00914B28" w:rsidRPr="00841B5A" w:rsidRDefault="00914B28" w:rsidP="006A5B5D">
      <w:pPr>
        <w:pStyle w:val="BodyCopy"/>
        <w:rPr>
          <w:lang w:val="en-GB"/>
        </w:rPr>
      </w:pPr>
      <w:r w:rsidRPr="00841B5A">
        <w:rPr>
          <w:lang w:val="en-GB"/>
        </w:rPr>
        <w:t>Daikin Europe N.V. is a major European producer of air conditioners, heat pumps and refrigeration equipment, with approximately 5,500 employees throughout Europe and 10 major manufacturing facilities based in Belgium, the Czech Republic, Germany, Italy, Turkey and the UK.</w:t>
      </w:r>
    </w:p>
    <w:p w14:paraId="26AB0128" w14:textId="7FDE5D02" w:rsidR="00914B28" w:rsidRPr="00841B5A" w:rsidRDefault="00914B28" w:rsidP="006A5B5D">
      <w:pPr>
        <w:pStyle w:val="BodyCopy"/>
        <w:rPr>
          <w:lang w:val="en-GB"/>
        </w:rPr>
      </w:pPr>
      <w:r w:rsidRPr="00841B5A">
        <w:rPr>
          <w:lang w:val="en-GB"/>
        </w:rPr>
        <w:t>Globally, Daikin is renowned for its pioneering approach to product development and the unrivalled quality and versatility of its integrated solutions. With more than 90 years’</w:t>
      </w:r>
      <w:r w:rsidRPr="00841B5A">
        <w:rPr>
          <w:color w:val="0083C1" w:themeColor="background1"/>
          <w:lang w:val="en-GB"/>
        </w:rPr>
        <w:t xml:space="preserve"> </w:t>
      </w:r>
      <w:r w:rsidRPr="00841B5A">
        <w:rPr>
          <w:lang w:val="en-GB"/>
        </w:rPr>
        <w:t xml:space="preserve">experience in the design and manufacture of heating and cooling technologies, Daikin is a market leader in heat pump technology. Daikin </w:t>
      </w:r>
      <w:r w:rsidR="00B34D19" w:rsidRPr="00841B5A">
        <w:rPr>
          <w:lang w:val="en-GB"/>
        </w:rPr>
        <w:t>split units</w:t>
      </w:r>
      <w:r w:rsidRPr="00841B5A">
        <w:rPr>
          <w:lang w:val="en-GB"/>
        </w:rPr>
        <w:t xml:space="preserve"> are the most sold heat pump systems in Europe, with over </w:t>
      </w:r>
      <w:r w:rsidR="00B34D19" w:rsidRPr="00841B5A">
        <w:rPr>
          <w:lang w:val="en-GB"/>
        </w:rPr>
        <w:t xml:space="preserve">1,000,0000 </w:t>
      </w:r>
      <w:r w:rsidRPr="00841B5A">
        <w:rPr>
          <w:lang w:val="en-GB"/>
        </w:rPr>
        <w:t xml:space="preserve">systems </w:t>
      </w:r>
      <w:r w:rsidR="00B34D19" w:rsidRPr="00841B5A">
        <w:rPr>
          <w:lang w:val="en-GB"/>
        </w:rPr>
        <w:t>sold every year</w:t>
      </w:r>
      <w:r w:rsidRPr="00841B5A">
        <w:rPr>
          <w:lang w:val="en-GB"/>
        </w:rPr>
        <w:t>.</w:t>
      </w:r>
    </w:p>
    <w:p w14:paraId="09582185" w14:textId="77777777" w:rsidR="006A5B5D" w:rsidRPr="00841B5A" w:rsidRDefault="006A5B5D" w:rsidP="00137D26">
      <w:pPr>
        <w:rPr>
          <w:lang w:val="en-GB"/>
        </w:rPr>
      </w:pPr>
    </w:p>
    <w:p w14:paraId="150A9175" w14:textId="77777777" w:rsidR="006A5B5D" w:rsidRPr="00841B5A" w:rsidRDefault="00D55C54" w:rsidP="00137D26">
      <w:pPr>
        <w:rPr>
          <w:lang w:val="en-GB"/>
        </w:rPr>
      </w:pPr>
      <w:r w:rsidRPr="00841B5A">
        <w:rPr>
          <w:lang w:val="en-GB"/>
        </w:rPr>
        <w:t>……………………………………………………………………………………………………………………………………………………….</w:t>
      </w:r>
    </w:p>
    <w:p w14:paraId="517AFA70" w14:textId="77777777" w:rsidR="00D55C54" w:rsidRPr="00773161" w:rsidRDefault="00D55C54" w:rsidP="00D55C54">
      <w:pPr>
        <w:pStyle w:val="Introduction"/>
        <w:rPr>
          <w:bCs w:val="0"/>
        </w:rPr>
      </w:pPr>
      <w:r w:rsidRPr="00A1096C">
        <w:rPr>
          <w:bCs w:val="0"/>
          <w:iCs w:val="0"/>
        </w:rPr>
        <w:t>FURTHER INFORMATION</w:t>
      </w:r>
    </w:p>
    <w:p w14:paraId="75E678B8" w14:textId="77777777" w:rsidR="00D55C54" w:rsidRPr="00773161" w:rsidRDefault="00D55C54" w:rsidP="00D55C54">
      <w:pPr>
        <w:pStyle w:val="Subheading"/>
      </w:pPr>
      <w:r w:rsidRPr="00773161">
        <w:rPr>
          <w:bCs w:val="0"/>
        </w:rPr>
        <w:t>Contacts</w:t>
      </w:r>
    </w:p>
    <w:p w14:paraId="7C200A51" w14:textId="77777777" w:rsidR="001B0667" w:rsidRPr="00841B5A" w:rsidRDefault="001B0667" w:rsidP="001B0667">
      <w:pPr>
        <w:pStyle w:val="BodyCopy"/>
        <w:rPr>
          <w:lang w:val="en-GB"/>
        </w:rPr>
      </w:pPr>
      <w:r w:rsidRPr="00841B5A">
        <w:rPr>
          <w:lang w:val="en-GB"/>
        </w:rPr>
        <w:t xml:space="preserve">For Media enquiries contact: </w:t>
      </w:r>
    </w:p>
    <w:p w14:paraId="70F0C9B7" w14:textId="2B9F860F" w:rsidR="00841B5A" w:rsidRDefault="001B0667" w:rsidP="00841B5A">
      <w:pPr>
        <w:pStyle w:val="BodyCopy"/>
        <w:rPr>
          <w:ins w:id="0" w:author="Autor"/>
          <w:lang w:val="en-GB"/>
        </w:rPr>
      </w:pPr>
      <w:r w:rsidRPr="00841B5A">
        <w:rPr>
          <w:lang w:val="en-GB"/>
        </w:rPr>
        <w:t xml:space="preserve">Anju </w:t>
      </w:r>
      <w:proofErr w:type="spellStart"/>
      <w:r w:rsidRPr="00841B5A">
        <w:rPr>
          <w:lang w:val="en-GB"/>
        </w:rPr>
        <w:t>Sarpal</w:t>
      </w:r>
      <w:proofErr w:type="spellEnd"/>
      <w:r w:rsidRPr="00841B5A">
        <w:rPr>
          <w:lang w:val="en-GB"/>
        </w:rPr>
        <w:t xml:space="preserve">: +44 7980 785572/Charmaine </w:t>
      </w:r>
      <w:proofErr w:type="spellStart"/>
      <w:r w:rsidRPr="00841B5A">
        <w:rPr>
          <w:lang w:val="en-GB"/>
        </w:rPr>
        <w:t>Kimpton</w:t>
      </w:r>
      <w:proofErr w:type="spellEnd"/>
      <w:r w:rsidRPr="00841B5A">
        <w:rPr>
          <w:lang w:val="en-GB"/>
        </w:rPr>
        <w:t xml:space="preserve"> +44 7414 749973 or email</w:t>
      </w:r>
      <w:bookmarkStart w:id="1" w:name="_GoBack"/>
      <w:bookmarkEnd w:id="1"/>
    </w:p>
    <w:p w14:paraId="4E6E0C01" w14:textId="13F674F0" w:rsidR="00841B5A" w:rsidRPr="007415E8" w:rsidRDefault="00841B5A" w:rsidP="00841B5A">
      <w:pPr>
        <w:pStyle w:val="BodyCopy"/>
        <w:rPr>
          <w:ins w:id="2" w:author="Autor"/>
          <w:lang w:val="en-GB"/>
        </w:rPr>
      </w:pPr>
      <w:ins w:id="3" w:author="Autor">
        <w:r w:rsidRPr="007415E8">
          <w:rPr>
            <w:lang w:val="en-GB"/>
          </w:rPr>
          <w:fldChar w:fldCharType="begin"/>
        </w:r>
        <w:r w:rsidRPr="007415E8">
          <w:rPr>
            <w:lang w:val="en-GB"/>
          </w:rPr>
          <w:instrText xml:space="preserve"> HYPERLINK "mailto:Daikin-News@sheremarketing.co.uk" </w:instrText>
        </w:r>
        <w:r w:rsidRPr="007415E8">
          <w:rPr>
            <w:lang w:val="en-GB"/>
          </w:rPr>
          <w:fldChar w:fldCharType="separate"/>
        </w:r>
        <w:r w:rsidRPr="007415E8">
          <w:rPr>
            <w:rStyle w:val="Hyperlink"/>
            <w:color w:val="0083C1" w:themeColor="background1"/>
            <w:lang w:val="en-GB"/>
          </w:rPr>
          <w:t>Daikin-News@sheremarketing.co.uk</w:t>
        </w:r>
        <w:r w:rsidRPr="007415E8">
          <w:rPr>
            <w:rStyle w:val="Hyperlink"/>
            <w:color w:val="0083C1" w:themeColor="background1"/>
            <w:lang w:val="en-GB"/>
          </w:rPr>
          <w:fldChar w:fldCharType="end"/>
        </w:r>
      </w:ins>
    </w:p>
    <w:p w14:paraId="05F0D0D2" w14:textId="7CFE2A82" w:rsidR="00914B28" w:rsidRPr="00841B5A" w:rsidRDefault="00914B28" w:rsidP="00BA53B7">
      <w:pPr>
        <w:pStyle w:val="BodyCopy"/>
        <w:rPr>
          <w:lang w:val="en-GB"/>
        </w:rPr>
      </w:pPr>
    </w:p>
    <w:sectPr w:rsidR="00914B28" w:rsidRPr="00841B5A" w:rsidSect="007C6F79">
      <w:headerReference w:type="default" r:id="rId11"/>
      <w:footerReference w:type="default" r:id="rId12"/>
      <w:pgSz w:w="11907" w:h="16839" w:code="9"/>
      <w:pgMar w:top="1440" w:right="1440" w:bottom="1440" w:left="1440" w:header="964" w:footer="3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91B5168" w14:textId="77777777" w:rsidR="00A806AE" w:rsidRDefault="00A806AE" w:rsidP="00137D26">
      <w:r>
        <w:separator/>
      </w:r>
    </w:p>
  </w:endnote>
  <w:endnote w:type="continuationSeparator" w:id="0">
    <w:p w14:paraId="60FE3155" w14:textId="77777777" w:rsidR="00A806AE" w:rsidRDefault="00A806AE" w:rsidP="00137D26">
      <w:r>
        <w:continuationSeparator/>
      </w:r>
    </w:p>
  </w:endnote>
  <w:endnote w:type="continuationNotice" w:id="1">
    <w:p w14:paraId="2544C44C" w14:textId="77777777" w:rsidR="00A806AE" w:rsidRDefault="00A806A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Helv">
    <w:panose1 w:val="00000000000000000000"/>
    <w:charset w:val="00"/>
    <w:family w:val="auto"/>
    <w:pitch w:val="variable"/>
    <w:sig w:usb0="E00002FF" w:usb1="5000785B"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8337950" w14:textId="77777777" w:rsidR="00137D26" w:rsidRDefault="00137D26" w:rsidP="00137D26">
    <w:pPr>
      <w:pStyle w:val="Fuzeile"/>
    </w:pPr>
  </w:p>
  <w:p w14:paraId="69C1F46F" w14:textId="77777777" w:rsidR="00137D26" w:rsidRDefault="00137D26" w:rsidP="00137D26">
    <w:pPr>
      <w:pStyle w:val="Fuzeile"/>
    </w:pPr>
    <w:r>
      <w:rPr>
        <w:noProof/>
        <w:lang w:eastAsia="en-US"/>
      </w:rPr>
      <w:drawing>
        <wp:anchor distT="0" distB="0" distL="114300" distR="114300" simplePos="0" relativeHeight="251658241" behindDoc="1" locked="0" layoutInCell="1" allowOverlap="1" wp14:anchorId="0AC97EC0" wp14:editId="6F103D6D">
          <wp:simplePos x="0" y="0"/>
          <wp:positionH relativeFrom="column">
            <wp:posOffset>-347980</wp:posOffset>
          </wp:positionH>
          <wp:positionV relativeFrom="paragraph">
            <wp:posOffset>198755</wp:posOffset>
          </wp:positionV>
          <wp:extent cx="7562850" cy="1347188"/>
          <wp:effectExtent l="0" t="0" r="0" b="571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mplate_footer-city-small_no-site.jpg"/>
                  <pic:cNvPicPr/>
                </pic:nvPicPr>
                <pic:blipFill>
                  <a:blip r:embed="rId1">
                    <a:extLst>
                      <a:ext uri="{28A0092B-C50C-407E-A947-70E740481C1C}">
                        <a14:useLocalDpi xmlns:a14="http://schemas.microsoft.com/office/drawing/2010/main" val="0"/>
                      </a:ext>
                    </a:extLst>
                  </a:blip>
                  <a:stretch>
                    <a:fillRect/>
                  </a:stretch>
                </pic:blipFill>
                <pic:spPr>
                  <a:xfrm>
                    <a:off x="0" y="0"/>
                    <a:ext cx="7562850" cy="1347188"/>
                  </a:xfrm>
                  <a:prstGeom prst="rect">
                    <a:avLst/>
                  </a:prstGeom>
                </pic:spPr>
              </pic:pic>
            </a:graphicData>
          </a:graphic>
        </wp:anchor>
      </w:drawing>
    </w:r>
  </w:p>
  <w:p w14:paraId="50CB48A0" w14:textId="77777777" w:rsidR="00137D26" w:rsidRDefault="00137D26" w:rsidP="00137D26">
    <w:pPr>
      <w:pStyle w:val="Fuzeile"/>
    </w:pPr>
  </w:p>
  <w:p w14:paraId="21ADF719" w14:textId="77777777" w:rsidR="00137D26" w:rsidRDefault="00137D26" w:rsidP="00137D26">
    <w:pPr>
      <w:pStyle w:val="Fuzeile"/>
    </w:pPr>
  </w:p>
  <w:p w14:paraId="29ED2CCF" w14:textId="77777777" w:rsidR="005250A2" w:rsidRDefault="005250A2" w:rsidP="00137D26">
    <w:pPr>
      <w:pStyle w:val="Fuzeile"/>
    </w:pPr>
  </w:p>
  <w:sdt>
    <w:sdtPr>
      <w:id w:val="-1705238520"/>
      <w:docPartObj>
        <w:docPartGallery w:val="Page Numbers (Top of Page)"/>
        <w:docPartUnique/>
      </w:docPartObj>
    </w:sdtPr>
    <w:sdtEndPr/>
    <w:sdtContent>
      <w:p w14:paraId="0ADCD9EB" w14:textId="570E5499" w:rsidR="00137D26" w:rsidRDefault="00137D26" w:rsidP="00137D26">
        <w:pPr>
          <w:pStyle w:val="Fuzeile"/>
          <w:jc w:val="right"/>
          <w:rPr>
            <w:b/>
            <w:bCs/>
            <w:sz w:val="24"/>
            <w:szCs w:val="24"/>
          </w:rPr>
        </w:pPr>
        <w:r>
          <w:rPr>
            <w:lang w:val="en"/>
          </w:rPr>
          <w:t xml:space="preserve">Page </w:t>
        </w:r>
        <w:r>
          <w:rPr>
            <w:sz w:val="24"/>
            <w:szCs w:val="24"/>
            <w:lang w:val="en"/>
          </w:rPr>
          <w:fldChar w:fldCharType="begin"/>
        </w:r>
        <w:r>
          <w:rPr>
            <w:lang w:val="en"/>
          </w:rPr>
          <w:instrText xml:space="preserve"> PAGE </w:instrText>
        </w:r>
        <w:r>
          <w:rPr>
            <w:sz w:val="24"/>
            <w:szCs w:val="24"/>
            <w:lang w:val="en"/>
          </w:rPr>
          <w:fldChar w:fldCharType="separate"/>
        </w:r>
        <w:r w:rsidR="00755A9A">
          <w:rPr>
            <w:noProof/>
            <w:lang w:val="en"/>
          </w:rPr>
          <w:t>1</w:t>
        </w:r>
        <w:r>
          <w:rPr>
            <w:sz w:val="24"/>
            <w:szCs w:val="24"/>
            <w:lang w:val="en"/>
          </w:rPr>
          <w:fldChar w:fldCharType="end"/>
        </w:r>
        <w:r>
          <w:rPr>
            <w:lang w:val="en"/>
          </w:rPr>
          <w:t xml:space="preserve"> of </w:t>
        </w:r>
        <w:r>
          <w:rPr>
            <w:sz w:val="24"/>
            <w:szCs w:val="24"/>
            <w:lang w:val="en"/>
          </w:rPr>
          <w:fldChar w:fldCharType="begin"/>
        </w:r>
        <w:r>
          <w:rPr>
            <w:lang w:val="en"/>
          </w:rPr>
          <w:instrText xml:space="preserve"> NUMPAGES  </w:instrText>
        </w:r>
        <w:r>
          <w:rPr>
            <w:sz w:val="24"/>
            <w:szCs w:val="24"/>
            <w:lang w:val="en"/>
          </w:rPr>
          <w:fldChar w:fldCharType="separate"/>
        </w:r>
        <w:r w:rsidR="00755A9A">
          <w:rPr>
            <w:noProof/>
            <w:lang w:val="en"/>
          </w:rPr>
          <w:t>2</w:t>
        </w:r>
        <w:r>
          <w:rPr>
            <w:sz w:val="24"/>
            <w:szCs w:val="24"/>
            <w:lang w:val="en"/>
          </w:rPr>
          <w:fldChar w:fldCharType="end"/>
        </w:r>
      </w:p>
      <w:p w14:paraId="55A0C23E" w14:textId="77777777" w:rsidR="00137D26" w:rsidRDefault="00137D26" w:rsidP="00137D26">
        <w:pPr>
          <w:pStyle w:val="Fuzeile"/>
          <w:jc w:val="right"/>
          <w:rPr>
            <w:b/>
            <w:bCs/>
            <w:sz w:val="24"/>
            <w:szCs w:val="24"/>
          </w:rPr>
        </w:pPr>
      </w:p>
      <w:p w14:paraId="1348B55E" w14:textId="77777777" w:rsidR="00137D26" w:rsidRDefault="00A806AE" w:rsidP="00137D26">
        <w:pPr>
          <w:pStyle w:val="Fuzeile"/>
          <w:jc w:val="right"/>
        </w:pPr>
      </w:p>
    </w:sdtContent>
  </w:sdt>
  <w:p w14:paraId="67629FC0" w14:textId="77777777" w:rsidR="005250A2" w:rsidRDefault="005250A2" w:rsidP="00137D2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3313219" w14:textId="77777777" w:rsidR="00A806AE" w:rsidRDefault="00A806AE" w:rsidP="00137D26">
      <w:r>
        <w:separator/>
      </w:r>
    </w:p>
  </w:footnote>
  <w:footnote w:type="continuationSeparator" w:id="0">
    <w:p w14:paraId="7EE33DBF" w14:textId="77777777" w:rsidR="00A806AE" w:rsidRDefault="00A806AE" w:rsidP="00137D26">
      <w:r>
        <w:continuationSeparator/>
      </w:r>
    </w:p>
  </w:footnote>
  <w:footnote w:type="continuationNotice" w:id="1">
    <w:p w14:paraId="0F27B0FB" w14:textId="77777777" w:rsidR="00A806AE" w:rsidRDefault="00A806AE">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8B684B" w14:textId="77777777" w:rsidR="00391849" w:rsidRDefault="00391849" w:rsidP="00391849">
    <w:pPr>
      <w:jc w:val="right"/>
      <w:rPr>
        <w:rStyle w:val="Hyperlink"/>
        <w:rFonts w:ascii="Arial" w:hAnsi="Arial" w:cs="Arial"/>
        <w:b/>
        <w:color w:val="0083C1" w:themeColor="background1"/>
      </w:rPr>
    </w:pPr>
    <w:r>
      <w:rPr>
        <w:noProof/>
        <w:lang w:eastAsia="en-US"/>
      </w:rPr>
      <w:drawing>
        <wp:anchor distT="0" distB="0" distL="114300" distR="114300" simplePos="0" relativeHeight="251658240" behindDoc="0" locked="0" layoutInCell="1" allowOverlap="1" wp14:anchorId="3B5749E8" wp14:editId="1EBB1962">
          <wp:simplePos x="0" y="0"/>
          <wp:positionH relativeFrom="column">
            <wp:posOffset>12700</wp:posOffset>
          </wp:positionH>
          <wp:positionV relativeFrom="paragraph">
            <wp:posOffset>635</wp:posOffset>
          </wp:positionV>
          <wp:extent cx="1524000" cy="323850"/>
          <wp:effectExtent l="0" t="0" r="0" b="0"/>
          <wp:wrapNone/>
          <wp:docPr id="6" name="Picture 6" descr="logo_for_word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for_word_"/>
                  <pic:cNvPicPr>
                    <a:picLocks noChangeAspect="1" noChangeArrowheads="1"/>
                  </pic:cNvPicPr>
                </pic:nvPicPr>
                <pic:blipFill rotWithShape="1">
                  <a:blip r:embed="rId1">
                    <a:extLst>
                      <a:ext uri="{28A0092B-C50C-407E-A947-70E740481C1C}">
                        <a14:useLocalDpi xmlns:a14="http://schemas.microsoft.com/office/drawing/2010/main" val="0"/>
                      </a:ext>
                    </a:extLst>
                  </a:blip>
                  <a:srcRect b="24444"/>
                  <a:stretch/>
                </pic:blipFill>
                <pic:spPr bwMode="auto">
                  <a:xfrm>
                    <a:off x="0" y="0"/>
                    <a:ext cx="1524000" cy="323850"/>
                  </a:xfrm>
                  <a:prstGeom prst="rect">
                    <a:avLst/>
                  </a:prstGeom>
                  <a:noFill/>
                  <a:ln>
                    <a:noFill/>
                  </a:ln>
                  <a:extLst>
                    <a:ext uri="{53640926-AAD7-44D8-BBD7-CCE9431645EC}">
                      <a14:shadowObscured xmlns:a14="http://schemas.microsoft.com/office/drawing/2010/main"/>
                    </a:ext>
                  </a:extLst>
                </pic:spPr>
              </pic:pic>
            </a:graphicData>
          </a:graphic>
        </wp:anchor>
      </w:drawing>
    </w:r>
    <w:hyperlink r:id="rId2" w:history="1">
      <w:r>
        <w:rPr>
          <w:rStyle w:val="Hyperlink"/>
          <w:rFonts w:ascii="Arial" w:hAnsi="Arial" w:cs="Arial"/>
          <w:b/>
          <w:bCs/>
          <w:color w:val="0083C1" w:themeColor="background1"/>
          <w:lang w:val="en"/>
        </w:rPr>
        <w:t>www.daikin.eu</w:t>
      </w:r>
    </w:hyperlink>
  </w:p>
  <w:p w14:paraId="1C2CD9FE" w14:textId="77777777" w:rsidR="00692B98" w:rsidRDefault="00692B98" w:rsidP="00391849">
    <w:pPr>
      <w:jc w:val="right"/>
      <w:rPr>
        <w:rStyle w:val="Hyperlink"/>
        <w:rFonts w:ascii="Arial" w:hAnsi="Arial" w:cs="Arial"/>
        <w:b/>
        <w:color w:val="0083C1" w:themeColor="background1"/>
      </w:rPr>
    </w:pPr>
  </w:p>
  <w:p w14:paraId="7FB3A974" w14:textId="77777777" w:rsidR="00692B98" w:rsidRPr="00914B28" w:rsidRDefault="00692B98" w:rsidP="00391849">
    <w:pPr>
      <w:jc w:val="right"/>
      <w:rPr>
        <w:rFonts w:ascii="Arial" w:hAnsi="Arial" w:cs="Arial"/>
        <w:b/>
        <w:color w:val="0083C1" w:themeColor="background1"/>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C062686"/>
    <w:multiLevelType w:val="hybridMultilevel"/>
    <w:tmpl w:val="5066B21A"/>
    <w:lvl w:ilvl="0" w:tplc="5254CC84">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5540376A"/>
    <w:multiLevelType w:val="hybridMultilevel"/>
    <w:tmpl w:val="EA1AAE4C"/>
    <w:lvl w:ilvl="0" w:tplc="D2BC170E">
      <w:numFmt w:val="bullet"/>
      <w:lvlText w:val="-"/>
      <w:lvlJc w:val="left"/>
      <w:pPr>
        <w:ind w:left="720" w:hanging="360"/>
      </w:pPr>
      <w:rPr>
        <w:rFonts w:ascii="Helv" w:eastAsiaTheme="minorEastAsia" w:hAnsi="Helv" w:cs="Helv"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67AF7C5B"/>
    <w:multiLevelType w:val="hybridMultilevel"/>
    <w:tmpl w:val="006A3F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A5A32EC"/>
    <w:multiLevelType w:val="multilevel"/>
    <w:tmpl w:val="0C2410CA"/>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berschrift3"/>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berschrift5"/>
      <w:lvlText w:val="%1.%2.%3.%4.%5"/>
      <w:lvlJc w:val="left"/>
      <w:pPr>
        <w:tabs>
          <w:tab w:val="num" w:pos="1008"/>
        </w:tabs>
        <w:ind w:left="1008" w:hanging="1008"/>
      </w:pPr>
      <w:rPr>
        <w:rFonts w:hint="default"/>
      </w:rPr>
    </w:lvl>
    <w:lvl w:ilvl="5">
      <w:start w:val="1"/>
      <w:numFmt w:val="decimal"/>
      <w:pStyle w:val="berschrift6"/>
      <w:lvlText w:val="%1.%2.%3.%4.%5.%6"/>
      <w:lvlJc w:val="left"/>
      <w:pPr>
        <w:tabs>
          <w:tab w:val="num" w:pos="1152"/>
        </w:tabs>
        <w:ind w:left="1152" w:hanging="1152"/>
      </w:pPr>
      <w:rPr>
        <w:rFonts w:hint="default"/>
      </w:rPr>
    </w:lvl>
    <w:lvl w:ilvl="6">
      <w:start w:val="1"/>
      <w:numFmt w:val="decimal"/>
      <w:pStyle w:val="berschrift7"/>
      <w:lvlText w:val="%1.%2.%3.%4.%5.%6.%7"/>
      <w:lvlJc w:val="left"/>
      <w:pPr>
        <w:tabs>
          <w:tab w:val="num" w:pos="1296"/>
        </w:tabs>
        <w:ind w:left="1296" w:hanging="1296"/>
      </w:pPr>
      <w:rPr>
        <w:rFonts w:hint="default"/>
      </w:rPr>
    </w:lvl>
    <w:lvl w:ilvl="7">
      <w:start w:val="1"/>
      <w:numFmt w:val="decimal"/>
      <w:pStyle w:val="berschrift8"/>
      <w:lvlText w:val="%1.%2.%3.%4.%5.%6.%7.%8"/>
      <w:lvlJc w:val="left"/>
      <w:pPr>
        <w:tabs>
          <w:tab w:val="num" w:pos="1440"/>
        </w:tabs>
        <w:ind w:left="1440" w:hanging="1440"/>
      </w:pPr>
      <w:rPr>
        <w:rFonts w:hint="default"/>
      </w:rPr>
    </w:lvl>
    <w:lvl w:ilvl="8">
      <w:start w:val="1"/>
      <w:numFmt w:val="decimal"/>
      <w:pStyle w:val="berschrift9"/>
      <w:lvlText w:val="%1.%2.%3.%4.%5.%6.%7.%8.%9"/>
      <w:lvlJc w:val="left"/>
      <w:pPr>
        <w:tabs>
          <w:tab w:val="num" w:pos="1584"/>
        </w:tabs>
        <w:ind w:left="1584" w:hanging="1584"/>
      </w:pPr>
      <w:rPr>
        <w:rFonts w:hint="default"/>
      </w:rPr>
    </w:lvl>
  </w:abstractNum>
  <w:abstractNum w:abstractNumId="4" w15:restartNumberingAfterBreak="0">
    <w:nsid w:val="7EB664F2"/>
    <w:multiLevelType w:val="hybridMultilevel"/>
    <w:tmpl w:val="EF16E7C0"/>
    <w:lvl w:ilvl="0" w:tplc="04130005">
      <w:start w:val="1"/>
      <w:numFmt w:val="bullet"/>
      <w:lvlText w:val=""/>
      <w:lvlJc w:val="left"/>
      <w:pPr>
        <w:tabs>
          <w:tab w:val="num" w:pos="720"/>
        </w:tabs>
        <w:ind w:left="720" w:hanging="360"/>
      </w:pPr>
      <w:rPr>
        <w:rFonts w:ascii="Wingdings" w:hAnsi="Wingdings"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2"/>
  </w:num>
  <w:num w:numId="3">
    <w:abstractNumId w:val="0"/>
  </w:num>
  <w:num w:numId="4">
    <w:abstractNumId w:val="3"/>
  </w:num>
  <w:num w:numId="5">
    <w:abstractNumId w:val="4"/>
  </w:num>
  <w:num w:numId="6">
    <w:abstractNumId w:val="3"/>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 w:numId="14">
    <w:abstractNumId w:val="3"/>
  </w:num>
  <w:num w:numId="15">
    <w:abstractNumId w:val="3"/>
  </w:num>
  <w:num w:numId="16">
    <w:abstractNumId w:val="3"/>
  </w:num>
  <w:num w:numId="17">
    <w:abstractNumId w:val="3"/>
  </w:num>
  <w:num w:numId="18">
    <w:abstractNumId w:val="3"/>
  </w:num>
  <w:num w:numId="19">
    <w:abstractNumId w:val="3"/>
  </w:num>
  <w:num w:numId="20">
    <w:abstractNumId w:val="3"/>
  </w:num>
  <w:num w:numId="21">
    <w:abstractNumId w:val="3"/>
  </w:num>
  <w:num w:numId="22">
    <w:abstractNumId w:val="3"/>
  </w:num>
  <w:num w:numId="2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removePersonalInformation/>
  <w:removeDateAndTime/>
  <w:activeWritingStyle w:appName="MSWord" w:lang="fr-FR" w:vendorID="64" w:dllVersion="4096" w:nlCheck="1" w:checkStyle="0"/>
  <w:activeWritingStyle w:appName="MSWord" w:lang="en-GB" w:vendorID="64" w:dllVersion="4096" w:nlCheck="1" w:checkStyle="0"/>
  <w:activeWritingStyle w:appName="MSWord" w:lang="en-US" w:vendorID="64" w:dllVersion="4096" w:nlCheck="1" w:checkStyle="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trackRevisions/>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1648"/>
    <w:rsid w:val="00010A0A"/>
    <w:rsid w:val="00012A26"/>
    <w:rsid w:val="00015CC1"/>
    <w:rsid w:val="00021276"/>
    <w:rsid w:val="0002576A"/>
    <w:rsid w:val="0002718E"/>
    <w:rsid w:val="00032BAB"/>
    <w:rsid w:val="00034675"/>
    <w:rsid w:val="0005346B"/>
    <w:rsid w:val="000551D5"/>
    <w:rsid w:val="00055966"/>
    <w:rsid w:val="00063F4C"/>
    <w:rsid w:val="000678A5"/>
    <w:rsid w:val="00077AD3"/>
    <w:rsid w:val="00091F7F"/>
    <w:rsid w:val="000A7D2F"/>
    <w:rsid w:val="000B6BD3"/>
    <w:rsid w:val="000C11B9"/>
    <w:rsid w:val="000C4ACC"/>
    <w:rsid w:val="000C5AEB"/>
    <w:rsid w:val="000C65B2"/>
    <w:rsid w:val="000D1C07"/>
    <w:rsid w:val="000F6F8D"/>
    <w:rsid w:val="001021FF"/>
    <w:rsid w:val="001052F1"/>
    <w:rsid w:val="001053DF"/>
    <w:rsid w:val="00111112"/>
    <w:rsid w:val="001112B0"/>
    <w:rsid w:val="00111767"/>
    <w:rsid w:val="001153FC"/>
    <w:rsid w:val="00126D35"/>
    <w:rsid w:val="001374D4"/>
    <w:rsid w:val="00137D26"/>
    <w:rsid w:val="00140550"/>
    <w:rsid w:val="001414BA"/>
    <w:rsid w:val="00146C07"/>
    <w:rsid w:val="00150B88"/>
    <w:rsid w:val="00152D6F"/>
    <w:rsid w:val="0015355C"/>
    <w:rsid w:val="00175EAB"/>
    <w:rsid w:val="00184C4C"/>
    <w:rsid w:val="001855AF"/>
    <w:rsid w:val="00185D2A"/>
    <w:rsid w:val="001932D1"/>
    <w:rsid w:val="001B0667"/>
    <w:rsid w:val="001B48F9"/>
    <w:rsid w:val="001C36CE"/>
    <w:rsid w:val="001C50CA"/>
    <w:rsid w:val="001D51C6"/>
    <w:rsid w:val="001D75F0"/>
    <w:rsid w:val="001E09ED"/>
    <w:rsid w:val="001F1648"/>
    <w:rsid w:val="00203538"/>
    <w:rsid w:val="002113C3"/>
    <w:rsid w:val="00216755"/>
    <w:rsid w:val="00255E56"/>
    <w:rsid w:val="00255FF5"/>
    <w:rsid w:val="002567F8"/>
    <w:rsid w:val="00257D4E"/>
    <w:rsid w:val="0026092F"/>
    <w:rsid w:val="00276E2E"/>
    <w:rsid w:val="00286C0D"/>
    <w:rsid w:val="00290B0C"/>
    <w:rsid w:val="002A1789"/>
    <w:rsid w:val="002A2BE5"/>
    <w:rsid w:val="002C2F5E"/>
    <w:rsid w:val="002C5851"/>
    <w:rsid w:val="002C788C"/>
    <w:rsid w:val="002E1371"/>
    <w:rsid w:val="002E68F4"/>
    <w:rsid w:val="0030354B"/>
    <w:rsid w:val="003066D0"/>
    <w:rsid w:val="00327B35"/>
    <w:rsid w:val="00330ABB"/>
    <w:rsid w:val="00331E9E"/>
    <w:rsid w:val="00332661"/>
    <w:rsid w:val="00333EA4"/>
    <w:rsid w:val="00345EDE"/>
    <w:rsid w:val="00355F04"/>
    <w:rsid w:val="0035632C"/>
    <w:rsid w:val="0035723A"/>
    <w:rsid w:val="00363414"/>
    <w:rsid w:val="00375FEF"/>
    <w:rsid w:val="00384EB9"/>
    <w:rsid w:val="00391849"/>
    <w:rsid w:val="003951F0"/>
    <w:rsid w:val="0039650B"/>
    <w:rsid w:val="00396EAD"/>
    <w:rsid w:val="00397967"/>
    <w:rsid w:val="00397AF0"/>
    <w:rsid w:val="003A3CC5"/>
    <w:rsid w:val="003A3FBE"/>
    <w:rsid w:val="003B5634"/>
    <w:rsid w:val="003D699D"/>
    <w:rsid w:val="003D7295"/>
    <w:rsid w:val="003E1AE9"/>
    <w:rsid w:val="003E6E8B"/>
    <w:rsid w:val="003F4901"/>
    <w:rsid w:val="00400866"/>
    <w:rsid w:val="00406228"/>
    <w:rsid w:val="004122B7"/>
    <w:rsid w:val="00415B04"/>
    <w:rsid w:val="0041780C"/>
    <w:rsid w:val="004278DB"/>
    <w:rsid w:val="00436F6C"/>
    <w:rsid w:val="004408C0"/>
    <w:rsid w:val="004506E4"/>
    <w:rsid w:val="00452601"/>
    <w:rsid w:val="00454574"/>
    <w:rsid w:val="004669A3"/>
    <w:rsid w:val="00471687"/>
    <w:rsid w:val="00475D0E"/>
    <w:rsid w:val="00475EC3"/>
    <w:rsid w:val="00491B3B"/>
    <w:rsid w:val="004936F3"/>
    <w:rsid w:val="004A7AA8"/>
    <w:rsid w:val="004B56DC"/>
    <w:rsid w:val="004C2489"/>
    <w:rsid w:val="004C4C87"/>
    <w:rsid w:val="004D47A7"/>
    <w:rsid w:val="004D723E"/>
    <w:rsid w:val="004E66FE"/>
    <w:rsid w:val="004F2588"/>
    <w:rsid w:val="004F5BF7"/>
    <w:rsid w:val="00522446"/>
    <w:rsid w:val="005250A2"/>
    <w:rsid w:val="00531EBF"/>
    <w:rsid w:val="005343EB"/>
    <w:rsid w:val="0054553C"/>
    <w:rsid w:val="00560070"/>
    <w:rsid w:val="0056399E"/>
    <w:rsid w:val="00563CA8"/>
    <w:rsid w:val="0058361C"/>
    <w:rsid w:val="005856CC"/>
    <w:rsid w:val="00591880"/>
    <w:rsid w:val="005A5691"/>
    <w:rsid w:val="005B095B"/>
    <w:rsid w:val="005B2ACB"/>
    <w:rsid w:val="005B4729"/>
    <w:rsid w:val="005B48B9"/>
    <w:rsid w:val="005B7930"/>
    <w:rsid w:val="005C3866"/>
    <w:rsid w:val="005E2077"/>
    <w:rsid w:val="005E50C0"/>
    <w:rsid w:val="006009B6"/>
    <w:rsid w:val="00600F81"/>
    <w:rsid w:val="00606360"/>
    <w:rsid w:val="006423F2"/>
    <w:rsid w:val="006709FF"/>
    <w:rsid w:val="006803C8"/>
    <w:rsid w:val="00685F0D"/>
    <w:rsid w:val="00692B98"/>
    <w:rsid w:val="00693DC0"/>
    <w:rsid w:val="006977A1"/>
    <w:rsid w:val="006A5B5D"/>
    <w:rsid w:val="006C10D3"/>
    <w:rsid w:val="006D533C"/>
    <w:rsid w:val="006E3B03"/>
    <w:rsid w:val="006E441D"/>
    <w:rsid w:val="006E5B79"/>
    <w:rsid w:val="006E7698"/>
    <w:rsid w:val="006F58A2"/>
    <w:rsid w:val="007004E9"/>
    <w:rsid w:val="0071291E"/>
    <w:rsid w:val="007145EE"/>
    <w:rsid w:val="0071740C"/>
    <w:rsid w:val="00723CB7"/>
    <w:rsid w:val="00737AE3"/>
    <w:rsid w:val="00740F16"/>
    <w:rsid w:val="00743631"/>
    <w:rsid w:val="00755A9A"/>
    <w:rsid w:val="00773161"/>
    <w:rsid w:val="00781ADD"/>
    <w:rsid w:val="00782E73"/>
    <w:rsid w:val="007908F9"/>
    <w:rsid w:val="00797F32"/>
    <w:rsid w:val="007A521D"/>
    <w:rsid w:val="007B2CDF"/>
    <w:rsid w:val="007C6018"/>
    <w:rsid w:val="007C6F79"/>
    <w:rsid w:val="007F4E44"/>
    <w:rsid w:val="007F6A6A"/>
    <w:rsid w:val="007F6D35"/>
    <w:rsid w:val="00801174"/>
    <w:rsid w:val="00805CEA"/>
    <w:rsid w:val="00812B74"/>
    <w:rsid w:val="008149BB"/>
    <w:rsid w:val="00835742"/>
    <w:rsid w:val="00835BEB"/>
    <w:rsid w:val="00837E5C"/>
    <w:rsid w:val="00841B5A"/>
    <w:rsid w:val="00844E38"/>
    <w:rsid w:val="008551E2"/>
    <w:rsid w:val="00863405"/>
    <w:rsid w:val="008760AB"/>
    <w:rsid w:val="00885DD1"/>
    <w:rsid w:val="008A772E"/>
    <w:rsid w:val="008D1149"/>
    <w:rsid w:val="008D133B"/>
    <w:rsid w:val="008D3159"/>
    <w:rsid w:val="008E167D"/>
    <w:rsid w:val="008E507F"/>
    <w:rsid w:val="008E5E9E"/>
    <w:rsid w:val="009000D2"/>
    <w:rsid w:val="00914B28"/>
    <w:rsid w:val="009237DD"/>
    <w:rsid w:val="0093552D"/>
    <w:rsid w:val="00941C57"/>
    <w:rsid w:val="009421C2"/>
    <w:rsid w:val="00943D25"/>
    <w:rsid w:val="00955528"/>
    <w:rsid w:val="00961EE8"/>
    <w:rsid w:val="00974C50"/>
    <w:rsid w:val="009919D7"/>
    <w:rsid w:val="009A06F9"/>
    <w:rsid w:val="009A4946"/>
    <w:rsid w:val="009A74AF"/>
    <w:rsid w:val="009B6529"/>
    <w:rsid w:val="009C1545"/>
    <w:rsid w:val="009D2FA7"/>
    <w:rsid w:val="009D73A6"/>
    <w:rsid w:val="009E70E1"/>
    <w:rsid w:val="009F2DD4"/>
    <w:rsid w:val="009F33E3"/>
    <w:rsid w:val="00A02DDE"/>
    <w:rsid w:val="00A03C09"/>
    <w:rsid w:val="00A1096C"/>
    <w:rsid w:val="00A13B73"/>
    <w:rsid w:val="00A13EB4"/>
    <w:rsid w:val="00A16263"/>
    <w:rsid w:val="00A200FF"/>
    <w:rsid w:val="00A20EEE"/>
    <w:rsid w:val="00A24903"/>
    <w:rsid w:val="00A30686"/>
    <w:rsid w:val="00A32689"/>
    <w:rsid w:val="00A343A4"/>
    <w:rsid w:val="00A37792"/>
    <w:rsid w:val="00A419DD"/>
    <w:rsid w:val="00A426B3"/>
    <w:rsid w:val="00A47D78"/>
    <w:rsid w:val="00A519B3"/>
    <w:rsid w:val="00A52469"/>
    <w:rsid w:val="00A57EBF"/>
    <w:rsid w:val="00A60E1B"/>
    <w:rsid w:val="00A6482A"/>
    <w:rsid w:val="00A71560"/>
    <w:rsid w:val="00A71DA6"/>
    <w:rsid w:val="00A741EE"/>
    <w:rsid w:val="00A7577D"/>
    <w:rsid w:val="00A806AE"/>
    <w:rsid w:val="00A83206"/>
    <w:rsid w:val="00A83789"/>
    <w:rsid w:val="00A94EF5"/>
    <w:rsid w:val="00A95235"/>
    <w:rsid w:val="00A97A7F"/>
    <w:rsid w:val="00AB245B"/>
    <w:rsid w:val="00AB362D"/>
    <w:rsid w:val="00AB4F85"/>
    <w:rsid w:val="00AE1BC5"/>
    <w:rsid w:val="00AE2181"/>
    <w:rsid w:val="00AE5BAD"/>
    <w:rsid w:val="00B13F8D"/>
    <w:rsid w:val="00B16E62"/>
    <w:rsid w:val="00B26DE8"/>
    <w:rsid w:val="00B32476"/>
    <w:rsid w:val="00B34D19"/>
    <w:rsid w:val="00B40F0F"/>
    <w:rsid w:val="00B438FA"/>
    <w:rsid w:val="00B52619"/>
    <w:rsid w:val="00B57A37"/>
    <w:rsid w:val="00B63095"/>
    <w:rsid w:val="00B64968"/>
    <w:rsid w:val="00B67BB8"/>
    <w:rsid w:val="00B73A9E"/>
    <w:rsid w:val="00B811E0"/>
    <w:rsid w:val="00B816F4"/>
    <w:rsid w:val="00B870EC"/>
    <w:rsid w:val="00BA53B7"/>
    <w:rsid w:val="00BA5F89"/>
    <w:rsid w:val="00BB6D28"/>
    <w:rsid w:val="00BC2C8D"/>
    <w:rsid w:val="00BC73C3"/>
    <w:rsid w:val="00BD0496"/>
    <w:rsid w:val="00BD2756"/>
    <w:rsid w:val="00BD4B0A"/>
    <w:rsid w:val="00BD4CA4"/>
    <w:rsid w:val="00BD59D4"/>
    <w:rsid w:val="00BE0D3B"/>
    <w:rsid w:val="00BF5203"/>
    <w:rsid w:val="00C04673"/>
    <w:rsid w:val="00C05C8B"/>
    <w:rsid w:val="00C12068"/>
    <w:rsid w:val="00C32773"/>
    <w:rsid w:val="00C50180"/>
    <w:rsid w:val="00C528E2"/>
    <w:rsid w:val="00C55412"/>
    <w:rsid w:val="00C65B32"/>
    <w:rsid w:val="00C7000C"/>
    <w:rsid w:val="00C7423D"/>
    <w:rsid w:val="00C86436"/>
    <w:rsid w:val="00C86850"/>
    <w:rsid w:val="00CA6010"/>
    <w:rsid w:val="00CA6FDF"/>
    <w:rsid w:val="00CA7B53"/>
    <w:rsid w:val="00CC7C05"/>
    <w:rsid w:val="00CC7F51"/>
    <w:rsid w:val="00D03CC8"/>
    <w:rsid w:val="00D0450B"/>
    <w:rsid w:val="00D07426"/>
    <w:rsid w:val="00D172CA"/>
    <w:rsid w:val="00D21D64"/>
    <w:rsid w:val="00D35B06"/>
    <w:rsid w:val="00D40153"/>
    <w:rsid w:val="00D4395A"/>
    <w:rsid w:val="00D46EDA"/>
    <w:rsid w:val="00D52294"/>
    <w:rsid w:val="00D54049"/>
    <w:rsid w:val="00D55028"/>
    <w:rsid w:val="00D55C54"/>
    <w:rsid w:val="00D5749F"/>
    <w:rsid w:val="00D6407A"/>
    <w:rsid w:val="00D6428E"/>
    <w:rsid w:val="00D644BD"/>
    <w:rsid w:val="00D706CB"/>
    <w:rsid w:val="00D71A11"/>
    <w:rsid w:val="00D72766"/>
    <w:rsid w:val="00D869AD"/>
    <w:rsid w:val="00D96F31"/>
    <w:rsid w:val="00DA120C"/>
    <w:rsid w:val="00DA24F9"/>
    <w:rsid w:val="00DA7016"/>
    <w:rsid w:val="00DB3FBB"/>
    <w:rsid w:val="00DC3A21"/>
    <w:rsid w:val="00DC7C8A"/>
    <w:rsid w:val="00DD404C"/>
    <w:rsid w:val="00DD58E3"/>
    <w:rsid w:val="00E008EC"/>
    <w:rsid w:val="00E2594B"/>
    <w:rsid w:val="00E2746A"/>
    <w:rsid w:val="00E3286B"/>
    <w:rsid w:val="00E33D84"/>
    <w:rsid w:val="00E3651D"/>
    <w:rsid w:val="00E431DA"/>
    <w:rsid w:val="00E52DDB"/>
    <w:rsid w:val="00E5511B"/>
    <w:rsid w:val="00E55D29"/>
    <w:rsid w:val="00E56013"/>
    <w:rsid w:val="00E64D6C"/>
    <w:rsid w:val="00E75506"/>
    <w:rsid w:val="00E827D8"/>
    <w:rsid w:val="00E82A4F"/>
    <w:rsid w:val="00E838FD"/>
    <w:rsid w:val="00E850D8"/>
    <w:rsid w:val="00EA3DE7"/>
    <w:rsid w:val="00EC24A8"/>
    <w:rsid w:val="00EC32A0"/>
    <w:rsid w:val="00EC5E91"/>
    <w:rsid w:val="00ED055D"/>
    <w:rsid w:val="00ED6EC1"/>
    <w:rsid w:val="00EF2054"/>
    <w:rsid w:val="00EF6242"/>
    <w:rsid w:val="00EF7301"/>
    <w:rsid w:val="00F04E2A"/>
    <w:rsid w:val="00F1296D"/>
    <w:rsid w:val="00F15B86"/>
    <w:rsid w:val="00F177AB"/>
    <w:rsid w:val="00F200F7"/>
    <w:rsid w:val="00F21317"/>
    <w:rsid w:val="00F23523"/>
    <w:rsid w:val="00F278A7"/>
    <w:rsid w:val="00F371AA"/>
    <w:rsid w:val="00F443BC"/>
    <w:rsid w:val="00F45A6E"/>
    <w:rsid w:val="00F629F1"/>
    <w:rsid w:val="00F70127"/>
    <w:rsid w:val="00F752C7"/>
    <w:rsid w:val="00F87415"/>
    <w:rsid w:val="00F95727"/>
    <w:rsid w:val="00FA0861"/>
    <w:rsid w:val="00FA2CBB"/>
    <w:rsid w:val="00FB1E2E"/>
    <w:rsid w:val="00FB7F9C"/>
    <w:rsid w:val="00FC3E62"/>
    <w:rsid w:val="00FD03FA"/>
    <w:rsid w:val="00FE34B2"/>
    <w:rsid w:val="00FE4ED3"/>
    <w:rsid w:val="00FE51B9"/>
    <w:rsid w:val="00FF5510"/>
    <w:rsid w:val="0C1FA1CD"/>
    <w:rsid w:val="237B7AA3"/>
    <w:rsid w:val="3A35B1D1"/>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F01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lsdException w:name="heading 2" w:semiHidden="1" w:uiPriority="0" w:unhideWhenUsed="1"/>
    <w:lsdException w:name="heading 3" w:semiHidden="1" w:uiPriority="0" w:unhideWhenUsed="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9B6529"/>
    <w:rPr>
      <w:lang w:eastAsia="ja-JP"/>
    </w:rPr>
  </w:style>
  <w:style w:type="paragraph" w:styleId="berschrift1">
    <w:name w:val="heading 1"/>
    <w:basedOn w:val="Standard"/>
    <w:next w:val="Standard"/>
    <w:link w:val="berschrift1Zchn"/>
    <w:autoRedefine/>
    <w:rsid w:val="006A5B5D"/>
    <w:pPr>
      <w:keepNext/>
      <w:spacing w:before="240" w:after="240" w:line="240" w:lineRule="auto"/>
      <w:outlineLvl w:val="0"/>
    </w:pPr>
    <w:rPr>
      <w:rFonts w:eastAsia="MS Mincho" w:cs="Times New Roman"/>
      <w:iCs/>
      <w:color w:val="0083C1" w:themeColor="background1"/>
      <w:kern w:val="32"/>
      <w:sz w:val="36"/>
      <w:szCs w:val="28"/>
      <w:lang w:val="en-GB"/>
    </w:rPr>
  </w:style>
  <w:style w:type="paragraph" w:styleId="berschrift2">
    <w:name w:val="heading 2"/>
    <w:basedOn w:val="Standard"/>
    <w:next w:val="Standard"/>
    <w:link w:val="berschrift2Zchn"/>
    <w:rsid w:val="00391849"/>
    <w:pPr>
      <w:keepNext/>
      <w:spacing w:before="240" w:after="60"/>
      <w:outlineLvl w:val="1"/>
    </w:pPr>
    <w:rPr>
      <w:rFonts w:eastAsia="MS Mincho" w:cs="Times New Roman"/>
      <w:bCs/>
      <w:iCs/>
      <w:color w:val="5F5F5F" w:themeColor="background2"/>
      <w:sz w:val="28"/>
      <w:szCs w:val="28"/>
      <w:lang w:val="en-GB"/>
    </w:rPr>
  </w:style>
  <w:style w:type="paragraph" w:styleId="berschrift3">
    <w:name w:val="heading 3"/>
    <w:basedOn w:val="Standard"/>
    <w:next w:val="Standard"/>
    <w:link w:val="berschrift3Zchn"/>
    <w:rsid w:val="00801174"/>
    <w:pPr>
      <w:keepNext/>
      <w:numPr>
        <w:ilvl w:val="2"/>
        <w:numId w:val="23"/>
      </w:numPr>
      <w:spacing w:before="240" w:after="60" w:line="240" w:lineRule="auto"/>
      <w:outlineLvl w:val="2"/>
    </w:pPr>
    <w:rPr>
      <w:rFonts w:eastAsia="MS Mincho" w:cs="Times New Roman"/>
      <w:bCs/>
      <w:color w:val="5F5F5F" w:themeColor="background2"/>
      <w:sz w:val="32"/>
      <w:szCs w:val="26"/>
      <w:lang w:val="en-GB"/>
    </w:rPr>
  </w:style>
  <w:style w:type="paragraph" w:styleId="berschrift4">
    <w:name w:val="heading 4"/>
    <w:basedOn w:val="Standard"/>
    <w:next w:val="Standard"/>
    <w:link w:val="berschrift4Zchn"/>
    <w:qFormat/>
    <w:rsid w:val="00137D26"/>
    <w:pPr>
      <w:keepNext/>
      <w:spacing w:before="240" w:after="60" w:line="240" w:lineRule="auto"/>
      <w:outlineLvl w:val="3"/>
    </w:pPr>
    <w:rPr>
      <w:rFonts w:eastAsia="MS Mincho" w:cs="Times New Roman"/>
      <w:bCs/>
      <w:color w:val="0083C1" w:themeColor="background1"/>
      <w:sz w:val="36"/>
      <w:szCs w:val="36"/>
      <w:lang w:val="en-GB"/>
    </w:rPr>
  </w:style>
  <w:style w:type="paragraph" w:styleId="berschrift5">
    <w:name w:val="heading 5"/>
    <w:basedOn w:val="Standard"/>
    <w:next w:val="Standard"/>
    <w:link w:val="berschrift5Zchn"/>
    <w:qFormat/>
    <w:rsid w:val="00801174"/>
    <w:pPr>
      <w:numPr>
        <w:ilvl w:val="4"/>
        <w:numId w:val="23"/>
      </w:numPr>
      <w:spacing w:before="240" w:after="60" w:line="240" w:lineRule="auto"/>
      <w:outlineLvl w:val="4"/>
    </w:pPr>
    <w:rPr>
      <w:rFonts w:ascii="Arial" w:eastAsia="MS Mincho" w:hAnsi="Arial" w:cs="Times New Roman"/>
      <w:b/>
      <w:bCs/>
      <w:i/>
      <w:iCs/>
      <w:sz w:val="26"/>
      <w:szCs w:val="26"/>
      <w:lang w:val="en-GB"/>
    </w:rPr>
  </w:style>
  <w:style w:type="paragraph" w:styleId="berschrift6">
    <w:name w:val="heading 6"/>
    <w:basedOn w:val="Standard"/>
    <w:next w:val="Standard"/>
    <w:link w:val="berschrift6Zchn"/>
    <w:qFormat/>
    <w:rsid w:val="00801174"/>
    <w:pPr>
      <w:numPr>
        <w:ilvl w:val="5"/>
        <w:numId w:val="23"/>
      </w:numPr>
      <w:spacing w:before="240" w:after="60" w:line="240" w:lineRule="auto"/>
      <w:outlineLvl w:val="5"/>
    </w:pPr>
    <w:rPr>
      <w:rFonts w:ascii="Arial" w:eastAsia="MS Mincho" w:hAnsi="Arial" w:cs="Times New Roman"/>
      <w:b/>
      <w:bCs/>
      <w:lang w:val="en-GB"/>
    </w:rPr>
  </w:style>
  <w:style w:type="paragraph" w:styleId="berschrift7">
    <w:name w:val="heading 7"/>
    <w:basedOn w:val="Standard"/>
    <w:next w:val="Standard"/>
    <w:link w:val="berschrift7Zchn"/>
    <w:qFormat/>
    <w:rsid w:val="00801174"/>
    <w:pPr>
      <w:numPr>
        <w:ilvl w:val="6"/>
        <w:numId w:val="23"/>
      </w:numPr>
      <w:spacing w:before="240" w:after="60" w:line="240" w:lineRule="auto"/>
      <w:outlineLvl w:val="6"/>
    </w:pPr>
    <w:rPr>
      <w:rFonts w:ascii="Arial" w:eastAsia="MS Mincho" w:hAnsi="Arial" w:cs="Times New Roman"/>
      <w:sz w:val="20"/>
      <w:szCs w:val="24"/>
      <w:lang w:val="en-GB"/>
    </w:rPr>
  </w:style>
  <w:style w:type="paragraph" w:styleId="berschrift8">
    <w:name w:val="heading 8"/>
    <w:basedOn w:val="Standard"/>
    <w:next w:val="Standard"/>
    <w:link w:val="berschrift8Zchn"/>
    <w:qFormat/>
    <w:rsid w:val="00801174"/>
    <w:pPr>
      <w:numPr>
        <w:ilvl w:val="7"/>
        <w:numId w:val="23"/>
      </w:numPr>
      <w:spacing w:before="240" w:after="60" w:line="240" w:lineRule="auto"/>
      <w:outlineLvl w:val="7"/>
    </w:pPr>
    <w:rPr>
      <w:rFonts w:ascii="Arial" w:eastAsia="MS Mincho" w:hAnsi="Arial" w:cs="Times New Roman"/>
      <w:i/>
      <w:iCs/>
      <w:sz w:val="20"/>
      <w:szCs w:val="24"/>
      <w:lang w:val="en-GB"/>
    </w:rPr>
  </w:style>
  <w:style w:type="paragraph" w:styleId="berschrift9">
    <w:name w:val="heading 9"/>
    <w:basedOn w:val="Standard"/>
    <w:next w:val="Standard"/>
    <w:link w:val="berschrift9Zchn"/>
    <w:qFormat/>
    <w:rsid w:val="00801174"/>
    <w:pPr>
      <w:numPr>
        <w:ilvl w:val="8"/>
        <w:numId w:val="4"/>
      </w:numPr>
      <w:spacing w:before="240" w:after="60" w:line="240" w:lineRule="auto"/>
      <w:outlineLvl w:val="8"/>
    </w:pPr>
    <w:rPr>
      <w:rFonts w:ascii="Arial" w:eastAsia="MS Mincho" w:hAnsi="Arial" w:cs="Times New Roman"/>
      <w:lang w:val="en-G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801174"/>
    <w:pPr>
      <w:ind w:left="720"/>
      <w:contextualSpacing/>
    </w:pPr>
  </w:style>
  <w:style w:type="paragraph" w:styleId="Kopfzeile">
    <w:name w:val="header"/>
    <w:basedOn w:val="Standard"/>
    <w:link w:val="KopfzeileZchn"/>
    <w:uiPriority w:val="99"/>
    <w:unhideWhenUsed/>
    <w:rsid w:val="000C65B2"/>
    <w:pPr>
      <w:tabs>
        <w:tab w:val="center" w:pos="4513"/>
        <w:tab w:val="right" w:pos="9026"/>
      </w:tabs>
      <w:spacing w:after="0" w:line="240" w:lineRule="auto"/>
    </w:pPr>
  </w:style>
  <w:style w:type="character" w:customStyle="1" w:styleId="KopfzeileZchn">
    <w:name w:val="Kopfzeile Zchn"/>
    <w:basedOn w:val="Absatz-Standardschriftart"/>
    <w:link w:val="Kopfzeile"/>
    <w:uiPriority w:val="99"/>
    <w:rsid w:val="000C65B2"/>
  </w:style>
  <w:style w:type="paragraph" w:styleId="Fuzeile">
    <w:name w:val="footer"/>
    <w:basedOn w:val="Standard"/>
    <w:link w:val="FuzeileZchn"/>
    <w:uiPriority w:val="99"/>
    <w:unhideWhenUsed/>
    <w:rsid w:val="000C65B2"/>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0C65B2"/>
  </w:style>
  <w:style w:type="character" w:styleId="Hyperlink">
    <w:name w:val="Hyperlink"/>
    <w:basedOn w:val="Absatz-Standardschriftart"/>
    <w:uiPriority w:val="99"/>
    <w:unhideWhenUsed/>
    <w:rsid w:val="00C65B32"/>
    <w:rPr>
      <w:color w:val="0000FF"/>
      <w:u w:val="single"/>
    </w:rPr>
  </w:style>
  <w:style w:type="paragraph" w:styleId="Sprechblasentext">
    <w:name w:val="Balloon Text"/>
    <w:basedOn w:val="Standard"/>
    <w:link w:val="SprechblasentextZchn"/>
    <w:uiPriority w:val="99"/>
    <w:semiHidden/>
    <w:unhideWhenUsed/>
    <w:rsid w:val="00150B88"/>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50B88"/>
    <w:rPr>
      <w:rFonts w:ascii="Tahoma" w:hAnsi="Tahoma" w:cs="Tahoma"/>
      <w:sz w:val="16"/>
      <w:szCs w:val="16"/>
    </w:rPr>
  </w:style>
  <w:style w:type="character" w:styleId="Kommentarzeichen">
    <w:name w:val="annotation reference"/>
    <w:basedOn w:val="Absatz-Standardschriftart"/>
    <w:uiPriority w:val="99"/>
    <w:semiHidden/>
    <w:unhideWhenUsed/>
    <w:rsid w:val="00B40F0F"/>
    <w:rPr>
      <w:sz w:val="16"/>
      <w:szCs w:val="16"/>
    </w:rPr>
  </w:style>
  <w:style w:type="paragraph" w:styleId="Kommentartext">
    <w:name w:val="annotation text"/>
    <w:basedOn w:val="Standard"/>
    <w:link w:val="KommentartextZchn"/>
    <w:uiPriority w:val="99"/>
    <w:unhideWhenUsed/>
    <w:rsid w:val="00B40F0F"/>
    <w:pPr>
      <w:spacing w:line="240" w:lineRule="auto"/>
    </w:pPr>
    <w:rPr>
      <w:sz w:val="20"/>
      <w:szCs w:val="20"/>
    </w:rPr>
  </w:style>
  <w:style w:type="character" w:customStyle="1" w:styleId="KommentartextZchn">
    <w:name w:val="Kommentartext Zchn"/>
    <w:basedOn w:val="Absatz-Standardschriftart"/>
    <w:link w:val="Kommentartext"/>
    <w:uiPriority w:val="99"/>
    <w:rsid w:val="00B40F0F"/>
    <w:rPr>
      <w:sz w:val="20"/>
      <w:szCs w:val="20"/>
    </w:rPr>
  </w:style>
  <w:style w:type="paragraph" w:styleId="Kommentarthema">
    <w:name w:val="annotation subject"/>
    <w:basedOn w:val="Kommentartext"/>
    <w:next w:val="Kommentartext"/>
    <w:link w:val="KommentarthemaZchn"/>
    <w:uiPriority w:val="99"/>
    <w:semiHidden/>
    <w:unhideWhenUsed/>
    <w:rsid w:val="00B40F0F"/>
    <w:rPr>
      <w:b/>
      <w:bCs/>
    </w:rPr>
  </w:style>
  <w:style w:type="character" w:customStyle="1" w:styleId="KommentarthemaZchn">
    <w:name w:val="Kommentarthema Zchn"/>
    <w:basedOn w:val="KommentartextZchn"/>
    <w:link w:val="Kommentarthema"/>
    <w:uiPriority w:val="99"/>
    <w:semiHidden/>
    <w:rsid w:val="00B40F0F"/>
    <w:rPr>
      <w:b/>
      <w:bCs/>
      <w:sz w:val="20"/>
      <w:szCs w:val="20"/>
    </w:rPr>
  </w:style>
  <w:style w:type="table" w:styleId="Tabellenraster">
    <w:name w:val="Table Grid"/>
    <w:basedOn w:val="NormaleTabelle"/>
    <w:uiPriority w:val="59"/>
    <w:rsid w:val="00B67B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NormaleTabelle"/>
    <w:next w:val="Tabellenraster"/>
    <w:uiPriority w:val="59"/>
    <w:rsid w:val="003A3C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ervorhebung">
    <w:name w:val="Emphasis"/>
    <w:qFormat/>
    <w:rsid w:val="00801174"/>
    <w:rPr>
      <w:rFonts w:ascii="Arial Black" w:hAnsi="Arial Black" w:hint="default"/>
      <w:i w:val="0"/>
      <w:iCs w:val="0"/>
      <w:sz w:val="18"/>
    </w:rPr>
  </w:style>
  <w:style w:type="character" w:customStyle="1" w:styleId="berschrift1Zchn">
    <w:name w:val="Überschrift 1 Zchn"/>
    <w:basedOn w:val="Absatz-Standardschriftart"/>
    <w:link w:val="berschrift1"/>
    <w:rsid w:val="006A5B5D"/>
    <w:rPr>
      <w:rFonts w:eastAsia="MS Mincho" w:cs="Times New Roman"/>
      <w:iCs/>
      <w:color w:val="0083C1" w:themeColor="background1"/>
      <w:kern w:val="32"/>
      <w:sz w:val="36"/>
      <w:szCs w:val="28"/>
      <w:lang w:val="en-GB" w:eastAsia="ja-JP"/>
    </w:rPr>
  </w:style>
  <w:style w:type="character" w:customStyle="1" w:styleId="berschrift2Zchn">
    <w:name w:val="Überschrift 2 Zchn"/>
    <w:basedOn w:val="Absatz-Standardschriftart"/>
    <w:link w:val="berschrift2"/>
    <w:rsid w:val="00391849"/>
    <w:rPr>
      <w:rFonts w:eastAsia="MS Mincho" w:cs="Times New Roman"/>
      <w:bCs/>
      <w:iCs/>
      <w:color w:val="5F5F5F" w:themeColor="background2"/>
      <w:sz w:val="28"/>
      <w:szCs w:val="28"/>
      <w:lang w:val="en-GB" w:eastAsia="ja-JP"/>
    </w:rPr>
  </w:style>
  <w:style w:type="character" w:customStyle="1" w:styleId="berschrift3Zchn">
    <w:name w:val="Überschrift 3 Zchn"/>
    <w:basedOn w:val="Absatz-Standardschriftart"/>
    <w:link w:val="berschrift3"/>
    <w:rsid w:val="00801174"/>
    <w:rPr>
      <w:rFonts w:eastAsia="MS Mincho" w:cs="Times New Roman"/>
      <w:bCs/>
      <w:color w:val="5F5F5F" w:themeColor="background2"/>
      <w:sz w:val="32"/>
      <w:szCs w:val="26"/>
      <w:lang w:val="en-GB"/>
    </w:rPr>
  </w:style>
  <w:style w:type="character" w:customStyle="1" w:styleId="berschrift4Zchn">
    <w:name w:val="Überschrift 4 Zchn"/>
    <w:basedOn w:val="Absatz-Standardschriftart"/>
    <w:link w:val="berschrift4"/>
    <w:rsid w:val="00137D26"/>
    <w:rPr>
      <w:rFonts w:eastAsia="MS Mincho" w:cs="Times New Roman"/>
      <w:bCs/>
      <w:color w:val="0083C1" w:themeColor="background1"/>
      <w:sz w:val="36"/>
      <w:szCs w:val="36"/>
      <w:lang w:val="en-GB" w:eastAsia="ja-JP"/>
    </w:rPr>
  </w:style>
  <w:style w:type="character" w:customStyle="1" w:styleId="berschrift5Zchn">
    <w:name w:val="Überschrift 5 Zchn"/>
    <w:basedOn w:val="Absatz-Standardschriftart"/>
    <w:link w:val="berschrift5"/>
    <w:rsid w:val="00801174"/>
    <w:rPr>
      <w:rFonts w:ascii="Arial" w:eastAsia="MS Mincho" w:hAnsi="Arial" w:cs="Times New Roman"/>
      <w:b/>
      <w:bCs/>
      <w:i/>
      <w:iCs/>
      <w:sz w:val="26"/>
      <w:szCs w:val="26"/>
      <w:lang w:val="en-GB"/>
    </w:rPr>
  </w:style>
  <w:style w:type="character" w:customStyle="1" w:styleId="berschrift6Zchn">
    <w:name w:val="Überschrift 6 Zchn"/>
    <w:basedOn w:val="Absatz-Standardschriftart"/>
    <w:link w:val="berschrift6"/>
    <w:rsid w:val="00801174"/>
    <w:rPr>
      <w:rFonts w:ascii="Arial" w:eastAsia="MS Mincho" w:hAnsi="Arial" w:cs="Times New Roman"/>
      <w:b/>
      <w:bCs/>
      <w:lang w:val="en-GB"/>
    </w:rPr>
  </w:style>
  <w:style w:type="character" w:customStyle="1" w:styleId="berschrift7Zchn">
    <w:name w:val="Überschrift 7 Zchn"/>
    <w:basedOn w:val="Absatz-Standardschriftart"/>
    <w:link w:val="berschrift7"/>
    <w:rsid w:val="00801174"/>
    <w:rPr>
      <w:rFonts w:ascii="Arial" w:eastAsia="MS Mincho" w:hAnsi="Arial" w:cs="Times New Roman"/>
      <w:sz w:val="20"/>
      <w:szCs w:val="24"/>
      <w:lang w:val="en-GB"/>
    </w:rPr>
  </w:style>
  <w:style w:type="character" w:customStyle="1" w:styleId="berschrift8Zchn">
    <w:name w:val="Überschrift 8 Zchn"/>
    <w:basedOn w:val="Absatz-Standardschriftart"/>
    <w:link w:val="berschrift8"/>
    <w:rsid w:val="00801174"/>
    <w:rPr>
      <w:rFonts w:ascii="Arial" w:eastAsia="MS Mincho" w:hAnsi="Arial" w:cs="Times New Roman"/>
      <w:i/>
      <w:iCs/>
      <w:sz w:val="20"/>
      <w:szCs w:val="24"/>
      <w:lang w:val="en-GB"/>
    </w:rPr>
  </w:style>
  <w:style w:type="character" w:customStyle="1" w:styleId="berschrift9Zchn">
    <w:name w:val="Überschrift 9 Zchn"/>
    <w:basedOn w:val="Absatz-Standardschriftart"/>
    <w:link w:val="berschrift9"/>
    <w:rsid w:val="00801174"/>
    <w:rPr>
      <w:rFonts w:ascii="Arial" w:eastAsia="MS Mincho" w:hAnsi="Arial" w:cs="Times New Roman"/>
      <w:lang w:val="en-GB"/>
    </w:rPr>
  </w:style>
  <w:style w:type="paragraph" w:customStyle="1" w:styleId="Headline">
    <w:name w:val="Headline"/>
    <w:basedOn w:val="berschrift1"/>
    <w:link w:val="HeadlineChar"/>
    <w:qFormat/>
    <w:rsid w:val="006A5B5D"/>
  </w:style>
  <w:style w:type="paragraph" w:customStyle="1" w:styleId="Introduction">
    <w:name w:val="Introduction"/>
    <w:basedOn w:val="berschrift2"/>
    <w:link w:val="IntroductionChar"/>
    <w:qFormat/>
    <w:rsid w:val="008A772E"/>
    <w:pPr>
      <w:spacing w:after="240"/>
    </w:pPr>
  </w:style>
  <w:style w:type="paragraph" w:customStyle="1" w:styleId="Subheading">
    <w:name w:val="Subheading"/>
    <w:basedOn w:val="berschrift4"/>
    <w:link w:val="SubheadingChar"/>
    <w:qFormat/>
    <w:rsid w:val="006A5B5D"/>
    <w:pPr>
      <w:spacing w:after="240" w:line="276" w:lineRule="auto"/>
    </w:pPr>
    <w:rPr>
      <w:sz w:val="24"/>
      <w:szCs w:val="24"/>
    </w:rPr>
  </w:style>
  <w:style w:type="character" w:customStyle="1" w:styleId="IntroductionChar">
    <w:name w:val="Introduction Char"/>
    <w:basedOn w:val="berschrift2Zchn"/>
    <w:link w:val="Introduction"/>
    <w:rsid w:val="008A772E"/>
    <w:rPr>
      <w:rFonts w:eastAsia="MS Mincho" w:cs="Times New Roman"/>
      <w:bCs/>
      <w:iCs/>
      <w:color w:val="5F5F5F" w:themeColor="background2"/>
      <w:sz w:val="28"/>
      <w:szCs w:val="28"/>
      <w:lang w:val="en-GB" w:eastAsia="ja-JP"/>
    </w:rPr>
  </w:style>
  <w:style w:type="paragraph" w:customStyle="1" w:styleId="BodyCopy">
    <w:name w:val="Body Copy"/>
    <w:basedOn w:val="Standard"/>
    <w:link w:val="BodyCopyChar"/>
    <w:qFormat/>
    <w:rsid w:val="006A5B5D"/>
    <w:pPr>
      <w:spacing w:before="120" w:after="120"/>
    </w:pPr>
  </w:style>
  <w:style w:type="character" w:customStyle="1" w:styleId="SubheadingChar">
    <w:name w:val="Subheading Char"/>
    <w:basedOn w:val="berschrift4Zchn"/>
    <w:link w:val="Subheading"/>
    <w:rsid w:val="006A5B5D"/>
    <w:rPr>
      <w:rFonts w:eastAsia="MS Mincho" w:cs="Times New Roman"/>
      <w:bCs/>
      <w:color w:val="0083C1" w:themeColor="background1"/>
      <w:sz w:val="24"/>
      <w:szCs w:val="24"/>
      <w:lang w:val="en-GB" w:eastAsia="ja-JP"/>
    </w:rPr>
  </w:style>
  <w:style w:type="character" w:customStyle="1" w:styleId="BodyCopyChar">
    <w:name w:val="Body Copy Char"/>
    <w:basedOn w:val="Absatz-Standardschriftart"/>
    <w:link w:val="BodyCopy"/>
    <w:rsid w:val="006A5B5D"/>
    <w:rPr>
      <w:lang w:eastAsia="ja-JP"/>
    </w:rPr>
  </w:style>
  <w:style w:type="character" w:customStyle="1" w:styleId="HeadlineChar">
    <w:name w:val="Headline Char"/>
    <w:basedOn w:val="berschrift1Zchn"/>
    <w:link w:val="Headline"/>
    <w:rsid w:val="006A5B5D"/>
    <w:rPr>
      <w:rFonts w:eastAsia="MS Mincho" w:cs="Times New Roman"/>
      <w:iCs/>
      <w:color w:val="0083C1" w:themeColor="background1"/>
      <w:kern w:val="32"/>
      <w:sz w:val="36"/>
      <w:szCs w:val="28"/>
      <w:lang w:val="en-GB" w:eastAsia="ja-JP"/>
    </w:rPr>
  </w:style>
  <w:style w:type="paragraph" w:styleId="berarbeitung">
    <w:name w:val="Revision"/>
    <w:hidden/>
    <w:uiPriority w:val="99"/>
    <w:semiHidden/>
    <w:rsid w:val="00841B5A"/>
    <w:pPr>
      <w:spacing w:after="0" w:line="240" w:lineRule="auto"/>
    </w:pPr>
    <w:rPr>
      <w:lang w:eastAsia="ja-JP"/>
    </w:rPr>
  </w:style>
  <w:style w:type="character" w:styleId="BesuchterLink">
    <w:name w:val="FollowedHyperlink"/>
    <w:basedOn w:val="Absatz-Standardschriftart"/>
    <w:uiPriority w:val="99"/>
    <w:semiHidden/>
    <w:unhideWhenUsed/>
    <w:rsid w:val="00841B5A"/>
    <w:rPr>
      <w:color w:val="40C1FF"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7859956">
      <w:bodyDiv w:val="1"/>
      <w:marLeft w:val="0"/>
      <w:marRight w:val="0"/>
      <w:marTop w:val="0"/>
      <w:marBottom w:val="0"/>
      <w:divBdr>
        <w:top w:val="none" w:sz="0" w:space="0" w:color="auto"/>
        <w:left w:val="none" w:sz="0" w:space="0" w:color="auto"/>
        <w:bottom w:val="none" w:sz="0" w:space="0" w:color="auto"/>
        <w:right w:val="none" w:sz="0" w:space="0" w:color="auto"/>
      </w:divBdr>
    </w:div>
    <w:div w:id="1690988014">
      <w:bodyDiv w:val="1"/>
      <w:marLeft w:val="0"/>
      <w:marRight w:val="0"/>
      <w:marTop w:val="0"/>
      <w:marBottom w:val="0"/>
      <w:divBdr>
        <w:top w:val="none" w:sz="0" w:space="0" w:color="auto"/>
        <w:left w:val="none" w:sz="0" w:space="0" w:color="auto"/>
        <w:bottom w:val="none" w:sz="0" w:space="0" w:color="auto"/>
        <w:right w:val="none" w:sz="0" w:space="0" w:color="auto"/>
      </w:divBdr>
    </w:div>
    <w:div w:id="16943783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2" Type="http://schemas.openxmlformats.org/officeDocument/2006/relationships/hyperlink" Target="http://www.daikin.eu" TargetMode="External"/><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Custom 6">
      <a:dk1>
        <a:srgbClr val="FFFFFF"/>
      </a:dk1>
      <a:lt1>
        <a:srgbClr val="0083C1"/>
      </a:lt1>
      <a:dk2>
        <a:srgbClr val="2D2D2F"/>
      </a:dk2>
      <a:lt2>
        <a:srgbClr val="5F5F5F"/>
      </a:lt2>
      <a:accent1>
        <a:srgbClr val="00CCFF"/>
      </a:accent1>
      <a:accent2>
        <a:srgbClr val="FFC000"/>
      </a:accent2>
      <a:accent3>
        <a:srgbClr val="E96E1F"/>
      </a:accent3>
      <a:accent4>
        <a:srgbClr val="C00000"/>
      </a:accent4>
      <a:accent5>
        <a:srgbClr val="7030A0"/>
      </a:accent5>
      <a:accent6>
        <a:srgbClr val="00B050"/>
      </a:accent6>
      <a:hlink>
        <a:srgbClr val="0083C1"/>
      </a:hlink>
      <a:folHlink>
        <a:srgbClr val="40C1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C09FE2AEEFEC643B724D51F15E61F69" ma:contentTypeVersion="12" ma:contentTypeDescription="Create a new document." ma:contentTypeScope="" ma:versionID="6dd42bdfb038f88bb03f6f299b5f701b">
  <xsd:schema xmlns:xsd="http://www.w3.org/2001/XMLSchema" xmlns:xs="http://www.w3.org/2001/XMLSchema" xmlns:p="http://schemas.microsoft.com/office/2006/metadata/properties" xmlns:ns2="2f851ec4-5a8f-41a7-a335-fd5e66fe1a44" xmlns:ns3="f5563280-f3c1-49a3-9e78-7f74cf84ffff" targetNamespace="http://schemas.microsoft.com/office/2006/metadata/properties" ma:root="true" ma:fieldsID="d2a0cc39a319130db751062b2ef25561" ns2:_="" ns3:_="">
    <xsd:import namespace="2f851ec4-5a8f-41a7-a335-fd5e66fe1a44"/>
    <xsd:import namespace="f5563280-f3c1-49a3-9e78-7f74cf84ffff"/>
    <xsd:element name="properties">
      <xsd:complexType>
        <xsd:sequence>
          <xsd:element name="documentManagement">
            <xsd:complexType>
              <xsd:all>
                <xsd:element ref="ns2:Material"/>
                <xsd:element ref="ns2:Project" minOccurs="0"/>
                <xsd:element ref="ns2:Product_x0020__x0020_name" minOccurs="0"/>
                <xsd:element ref="ns2:Material_x0020_detail" minOccurs="0"/>
                <xsd:element ref="ns2:Status"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851ec4-5a8f-41a7-a335-fd5e66fe1a44" elementFormDefault="qualified">
    <xsd:import namespace="http://schemas.microsoft.com/office/2006/documentManagement/types"/>
    <xsd:import namespace="http://schemas.microsoft.com/office/infopath/2007/PartnerControls"/>
    <xsd:element name="Material" ma:index="8" ma:displayName="Material" ma:internalName="Material">
      <xsd:simpleType>
        <xsd:restriction base="dms:Choice">
          <xsd:enumeration value="Animation"/>
          <xsd:enumeration value="Advertising"/>
          <xsd:enumeration value="Catalogue"/>
          <xsd:enumeration value="Direct mail"/>
          <xsd:enumeration value="E-mail signatures"/>
          <xsd:enumeration value="Pictures"/>
          <xsd:enumeration value="Logos"/>
          <xsd:enumeration value="New products information"/>
          <xsd:enumeration value="Point of sales material"/>
          <xsd:enumeration value="Presentations"/>
          <xsd:enumeration value="Press release"/>
          <xsd:enumeration value="Rapid News"/>
          <xsd:enumeration value="Screen saver"/>
          <xsd:enumeration value="Showroom"/>
          <xsd:enumeration value="Event material"/>
          <xsd:enumeration value="Webbanner"/>
        </xsd:restriction>
      </xsd:simpleType>
    </xsd:element>
    <xsd:element name="Project" ma:index="9" nillable="true" ma:displayName="Project" ma:internalName="Project">
      <xsd:simpleType>
        <xsd:restriction base="dms:Choice">
          <xsd:enumeration value="Stylish"/>
          <xsd:enumeration value="Ururu Sarara"/>
          <xsd:enumeration value="OH5"/>
          <xsd:enumeration value="Multi + DHW"/>
          <xsd:enumeration value="Floor standing"/>
          <xsd:enumeration value="Showroom update"/>
          <xsd:enumeration value="N/A"/>
          <xsd:enumeration value="ISH 2019"/>
          <xsd:enumeration value="GSI low 6"/>
        </xsd:restriction>
      </xsd:simpleType>
    </xsd:element>
    <xsd:element name="Product_x0020__x0020_name" ma:index="10" nillable="true" ma:displayName="Product  name" ma:internalName="Product_x0020__x0020_name">
      <xsd:simpleType>
        <xsd:restriction base="dms:Text">
          <xsd:maxLength value="255"/>
        </xsd:restriction>
      </xsd:simpleType>
    </xsd:element>
    <xsd:element name="Material_x0020_detail" ma:index="11" nillable="true" ma:displayName="Material detail" ma:format="Dropdown" ma:internalName="Material_x0020_detail">
      <xsd:simpleType>
        <xsd:union memberTypes="dms:Text">
          <xsd:simpleType>
            <xsd:restriction base="dms:Choice">
              <xsd:enumeration value="ECPEN18-000"/>
              <xsd:enumeration value="ECPEN18-001"/>
              <xsd:enumeration value="ECPEN18-002"/>
              <xsd:enumeration value="ECPEN18-004"/>
              <xsd:enumeration value="ECPEN18-005"/>
              <xsd:enumeration value="ECPEN19-500"/>
            </xsd:restriction>
          </xsd:simpleType>
        </xsd:union>
      </xsd:simpleType>
    </xsd:element>
    <xsd:element name="Status" ma:index="12" nillable="true" ma:displayName="Status" ma:internalName="Status">
      <xsd:simpleType>
        <xsd:restriction base="dms:Choice">
          <xsd:enumeration value="Briefing"/>
          <xsd:enumeration value="Proof 1"/>
          <xsd:enumeration value="Proof 2"/>
          <xsd:enumeration value="Proof 3"/>
          <xsd:enumeration value="Proof 4"/>
          <xsd:enumeration value="Proof 5"/>
          <xsd:enumeration value="Proof 6"/>
          <xsd:enumeration value="Proof 7"/>
          <xsd:enumeration value="Draft"/>
          <xsd:enumeration value="Final"/>
        </xsd:restriction>
      </xsd:simpleType>
    </xsd:element>
    <xsd:element name="MediaServiceMetadata" ma:index="13" nillable="true" ma:displayName="MediaServiceMetadata" ma:hidden="true" ma:internalName="MediaServiceMetadata" ma:readOnly="true">
      <xsd:simpleType>
        <xsd:restriction base="dms:Note"/>
      </xsd:simpleType>
    </xsd:element>
    <xsd:element name="MediaServiceFastMetadata" ma:index="14" nillable="true" ma:displayName="MediaServiceFastMetadata" ma:hidden="true" ma:internalName="MediaServiceFastMetadata" ma:readOnly="true">
      <xsd:simpleType>
        <xsd:restriction base="dms:Note"/>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Tags" ma:index="18" nillable="true" ma:displayName="MediaServiceAutoTags" ma:internalName="MediaServiceAutoTags" ma:readOnly="true">
      <xsd:simpleType>
        <xsd:restriction base="dms:Text"/>
      </xsd:simpleType>
    </xsd:element>
    <xsd:element name="MediaServiceOCR" ma:index="19" nillable="true" ma:displayName="MediaServiceOCR"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5563280-f3c1-49a3-9e78-7f74cf84ffff"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Material xmlns="2f851ec4-5a8f-41a7-a335-fd5e66fe1a44">Press release</Material>
    <Product_x0020__x0020_name xmlns="2f851ec4-5a8f-41a7-a335-fd5e66fe1a44" xsi:nil="true"/>
    <Project xmlns="2f851ec4-5a8f-41a7-a335-fd5e66fe1a44" xsi:nil="true"/>
    <Material_x0020_detail xmlns="2f851ec4-5a8f-41a7-a335-fd5e66fe1a44" xsi:nil="true"/>
    <Status xmlns="2f851ec4-5a8f-41a7-a335-fd5e66fe1a44" xsi:nil="true"/>
    <SharedWithUsers xmlns="f5563280-f3c1-49a3-9e78-7f74cf84ffff">
      <UserInfo>
        <DisplayName>Serkan Ozkan</DisplayName>
        <AccountId>16</AccountId>
        <AccountType/>
      </UserInfo>
      <UserInfo>
        <DisplayName>Tom Decuypere</DisplayName>
        <AccountId>6</AccountId>
        <AccountType/>
      </UserInfo>
      <UserInfo>
        <DisplayName>Dieter van Isterdael</DisplayName>
        <AccountId>22</AccountId>
        <AccountType/>
      </UserInfo>
    </SharedWithUser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9F331A-690D-4924-8AAD-B9390EF7AC4B}">
  <ds:schemaRefs>
    <ds:schemaRef ds:uri="http://schemas.microsoft.com/sharepoint/v3/contenttype/forms"/>
  </ds:schemaRefs>
</ds:datastoreItem>
</file>

<file path=customXml/itemProps2.xml><?xml version="1.0" encoding="utf-8"?>
<ds:datastoreItem xmlns:ds="http://schemas.openxmlformats.org/officeDocument/2006/customXml" ds:itemID="{ADDE2B46-A640-47D4-9DD7-E3647125702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851ec4-5a8f-41a7-a335-fd5e66fe1a44"/>
    <ds:schemaRef ds:uri="f5563280-f3c1-49a3-9e78-7f74cf84fff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4A904E0-3FE3-4CC1-8A18-35B4CB31902C}">
  <ds:schemaRefs>
    <ds:schemaRef ds:uri="http://schemas.microsoft.com/office/2006/metadata/properties"/>
    <ds:schemaRef ds:uri="http://schemas.microsoft.com/office/infopath/2007/PartnerControls"/>
    <ds:schemaRef ds:uri="2f851ec4-5a8f-41a7-a335-fd5e66fe1a44"/>
    <ds:schemaRef ds:uri="f5563280-f3c1-49a3-9e78-7f74cf84ffff"/>
  </ds:schemaRefs>
</ds:datastoreItem>
</file>

<file path=customXml/itemProps4.xml><?xml version="1.0" encoding="utf-8"?>
<ds:datastoreItem xmlns:ds="http://schemas.openxmlformats.org/officeDocument/2006/customXml" ds:itemID="{5797D56B-F701-0440-A648-1F12484BA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354</Words>
  <Characters>2232</Characters>
  <Application>Microsoft Office Word</Application>
  <DocSecurity>0</DocSecurity>
  <Lines>18</Lines>
  <Paragraphs>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2019-06-12T09:14:00Z</dcterms:created>
  <dcterms:modified xsi:type="dcterms:W3CDTF">2019-06-12T11:32:00Z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0x010100EC09FE2AEEFEC643B724D51F15E61F69</vt:lpwstr>
  </property>
</Properties>
</file>